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973058580"/>
        <w:docPartObj>
          <w:docPartGallery w:val="Cover Pages"/>
          <w:docPartUnique/>
        </w:docPartObj>
      </w:sdtPr>
      <w:sdtEndPr/>
      <w:sdtContent>
        <w:p w:rsidR="007E7997" w:rsidRPr="005B6B12" w:rsidRDefault="007E7997">
          <w:pPr>
            <w:rPr>
              <w:color w:val="FF0000"/>
            </w:rPr>
          </w:pPr>
        </w:p>
        <w:tbl>
          <w:tblPr>
            <w:tblpPr w:leftFromText="8505" w:vertAnchor="page" w:horzAnchor="margin" w:tblpXSpec="right" w:tblpY="4441"/>
            <w:tblW w:w="9356" w:type="dxa"/>
            <w:tblLayout w:type="fixed"/>
            <w:tblCellMar>
              <w:left w:w="0" w:type="dxa"/>
              <w:right w:w="0" w:type="dxa"/>
            </w:tblCellMar>
            <w:tblLook w:val="01E0" w:firstRow="1" w:lastRow="1" w:firstColumn="1" w:lastColumn="1" w:noHBand="0" w:noVBand="0"/>
          </w:tblPr>
          <w:tblGrid>
            <w:gridCol w:w="9356"/>
          </w:tblGrid>
          <w:tr w:rsidR="007E7997" w:rsidRPr="005B6B12" w:rsidTr="00D62A16">
            <w:trPr>
              <w:trHeight w:hRule="exact" w:val="1270"/>
            </w:trPr>
            <w:tc>
              <w:tcPr>
                <w:tcW w:w="9356" w:type="dxa"/>
                <w:vAlign w:val="bottom"/>
              </w:tcPr>
              <w:p w:rsidR="007E7997" w:rsidRPr="005B6B12" w:rsidRDefault="00116253" w:rsidP="00116253">
                <w:pPr>
                  <w:pStyle w:val="Title"/>
                  <w:jc w:val="right"/>
                </w:pPr>
                <w:r>
                  <w:rPr>
                    <w:sz w:val="48"/>
                    <w:szCs w:val="48"/>
                  </w:rPr>
                  <w:t>Questionnaire on equity transparency</w:t>
                </w:r>
              </w:p>
            </w:tc>
          </w:tr>
        </w:tbl>
        <w:p w:rsidR="00486D05" w:rsidRDefault="00486D05">
          <w:pPr>
            <w:spacing w:after="120" w:line="264" w:lineRule="auto"/>
          </w:pPr>
        </w:p>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D62A16">
          <w:pPr>
            <w:pStyle w:val="ListParagraph"/>
            <w:numPr>
              <w:ilvl w:val="0"/>
              <w:numId w:val="0"/>
            </w:numPr>
            <w:ind w:left="720"/>
          </w:pPr>
        </w:p>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486D05"/>
        <w:p w:rsidR="00486D05" w:rsidRPr="00486D05" w:rsidRDefault="00486D05" w:rsidP="00486D05">
          <w:pPr>
            <w:tabs>
              <w:tab w:val="left" w:pos="7147"/>
            </w:tabs>
          </w:pPr>
          <w:r>
            <w:tab/>
          </w:r>
        </w:p>
        <w:p w:rsidR="007E7997" w:rsidRPr="00486D05" w:rsidRDefault="007E7997" w:rsidP="00486D05">
          <w:pPr>
            <w:tabs>
              <w:tab w:val="left" w:pos="7147"/>
            </w:tabs>
            <w:sectPr w:rsidR="007E7997" w:rsidRPr="00486D05" w:rsidSect="00116253">
              <w:headerReference w:type="first" r:id="rId9"/>
              <w:footerReference w:type="first" r:id="rId10"/>
              <w:pgSz w:w="11906" w:h="16838" w:code="9"/>
              <w:pgMar w:top="1418" w:right="1418" w:bottom="1418" w:left="1418" w:header="709" w:footer="709" w:gutter="0"/>
              <w:pgNumType w:start="0"/>
              <w:cols w:space="708"/>
              <w:titlePg/>
              <w:docGrid w:linePitch="360"/>
            </w:sectPr>
          </w:pPr>
        </w:p>
        <w:p w:rsidR="009663D9" w:rsidRDefault="00C866CF" w:rsidP="009663D9">
          <w:pPr>
            <w:spacing w:after="120" w:line="264" w:lineRule="auto"/>
          </w:pPr>
        </w:p>
      </w:sdtContent>
    </w:sdt>
    <w:p w:rsidR="008D0597" w:rsidRDefault="008D0597" w:rsidP="008D0597">
      <w:pPr>
        <w:pStyle w:val="Subtitle"/>
        <w:rPr>
          <w:rFonts w:asciiTheme="minorHAnsi" w:hAnsiTheme="minorHAnsi" w:cstheme="minorHAnsi"/>
        </w:rPr>
      </w:pPr>
      <w:r>
        <w:rPr>
          <w:rFonts w:asciiTheme="minorHAnsi" w:hAnsiTheme="minorHAnsi" w:cstheme="minorHAnsi"/>
        </w:rPr>
        <w:t>Purpose of this survey</w:t>
      </w:r>
    </w:p>
    <w:p w:rsidR="008D0597" w:rsidRPr="008D0597" w:rsidRDefault="008D0597" w:rsidP="008D0597"/>
    <w:p w:rsidR="008D0597" w:rsidRDefault="008D0597" w:rsidP="008D0597">
      <w:r>
        <w:t xml:space="preserve">This questionnaire aims to gather compliance costs and other costs and benefits stemming from the draft regulatory technical standards (RTS) proposed by ESMA </w:t>
      </w:r>
      <w:r w:rsidR="00DF1BC3">
        <w:t>i</w:t>
      </w:r>
      <w:r>
        <w:t xml:space="preserve">n its Consultation Paper on </w:t>
      </w:r>
      <w:proofErr w:type="spellStart"/>
      <w:r>
        <w:t>MiFID</w:t>
      </w:r>
      <w:proofErr w:type="spellEnd"/>
      <w:r>
        <w:t xml:space="preserve"> II/</w:t>
      </w:r>
      <w:proofErr w:type="spellStart"/>
      <w:r>
        <w:t>MiFIR</w:t>
      </w:r>
      <w:proofErr w:type="spellEnd"/>
      <w:r>
        <w:t>. Therefore the questionnaire should be read alongside this Consultation Paper published on 19/12/2014 and the cost benefit an</w:t>
      </w:r>
      <w:r w:rsidR="00B77AB6">
        <w:t>alysis published on 22/12/2014.</w:t>
      </w:r>
    </w:p>
    <w:p w:rsidR="008D0597" w:rsidRDefault="008D0597" w:rsidP="008D0597"/>
    <w:p w:rsidR="008D0597" w:rsidRDefault="008D0597" w:rsidP="008D0597">
      <w:r>
        <w:t xml:space="preserve">The intention of the questionnaire is to gather facts from market participants and competent authorities on the magnitude of the compliance costs involved, the drivers for those costs, as well as any other effects that may be experienced by a particular firm or the industry overall as a direct consequence of ESMA’s </w:t>
      </w:r>
      <w:r w:rsidR="00DF1BC3">
        <w:t xml:space="preserve">draft </w:t>
      </w:r>
      <w:r>
        <w:t>RTS, or ESMA’s incremental obligation. Please be as specific as possible, and provide any evidence or explanation that could substantiate the statements made.</w:t>
      </w:r>
    </w:p>
    <w:p w:rsidR="008D0597" w:rsidRDefault="008D0597" w:rsidP="008D0597"/>
    <w:p w:rsidR="008D0597" w:rsidRPr="008D0597" w:rsidRDefault="008D0597" w:rsidP="008D0597">
      <w:r>
        <w:t xml:space="preserve">We will state in each section the baseline to consider to compute incremental costs (i.e. MIFID II Level 1, </w:t>
      </w:r>
      <w:proofErr w:type="spellStart"/>
      <w:r>
        <w:t>MiFID</w:t>
      </w:r>
      <w:proofErr w:type="spellEnd"/>
      <w:r>
        <w:t xml:space="preserve"> I Level 2 or market practice), as well as the incremental obligation that stems from ESMA’s proposed </w:t>
      </w:r>
      <w:r w:rsidR="00DF1BC3">
        <w:t xml:space="preserve">draft </w:t>
      </w:r>
      <w:r>
        <w:t>RTS</w:t>
      </w:r>
      <w:r w:rsidR="00AD7CCA">
        <w:t>.</w:t>
      </w:r>
      <w:r>
        <w:t xml:space="preserve"> There may be areas in which it is difficult to separate the costs attributable to </w:t>
      </w:r>
      <w:proofErr w:type="spellStart"/>
      <w:r>
        <w:t>MiFID</w:t>
      </w:r>
      <w:proofErr w:type="spellEnd"/>
      <w:r>
        <w:t xml:space="preserve"> II Level 1. If that is the case, please indicate that in your responses.</w:t>
      </w:r>
    </w:p>
    <w:p w:rsidR="008D0597" w:rsidRPr="008D0597" w:rsidRDefault="008D0597" w:rsidP="008D0597"/>
    <w:p w:rsidR="008D0597" w:rsidRDefault="008D0597" w:rsidP="008D0597">
      <w:pPr>
        <w:pStyle w:val="Subtitle"/>
        <w:rPr>
          <w:rFonts w:asciiTheme="minorHAnsi" w:hAnsiTheme="minorHAnsi" w:cstheme="minorHAnsi"/>
        </w:rPr>
      </w:pPr>
    </w:p>
    <w:p w:rsidR="00B264D0" w:rsidRPr="008D0597" w:rsidRDefault="00B264D0" w:rsidP="008D0597">
      <w:pPr>
        <w:pStyle w:val="Subtitle"/>
        <w:rPr>
          <w:rFonts w:asciiTheme="minorHAnsi" w:hAnsiTheme="minorHAnsi" w:cstheme="minorHAnsi"/>
          <w:szCs w:val="28"/>
        </w:rPr>
      </w:pPr>
      <w:r w:rsidRPr="008D0597">
        <w:rPr>
          <w:rFonts w:asciiTheme="minorHAnsi" w:hAnsiTheme="minorHAnsi" w:cstheme="minorHAnsi"/>
          <w:szCs w:val="28"/>
        </w:rPr>
        <w:t xml:space="preserve">Responding to this survey </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t xml:space="preserve">This document should be filled out by stakeholders involved in the securities markets and affected by MIFID II provisions and ESMA </w:t>
      </w:r>
      <w:r w:rsidR="00DF1BC3">
        <w:rPr>
          <w:rFonts w:eastAsia="Times New Roman" w:cstheme="minorHAnsi"/>
          <w:szCs w:val="22"/>
          <w:lang w:eastAsia="fr-FR"/>
        </w:rPr>
        <w:t xml:space="preserve">draft </w:t>
      </w:r>
      <w:r w:rsidRPr="008D0597">
        <w:rPr>
          <w:rFonts w:eastAsia="Times New Roman" w:cstheme="minorHAnsi"/>
          <w:szCs w:val="22"/>
          <w:lang w:eastAsia="fr-FR"/>
        </w:rPr>
        <w:t>Regula</w:t>
      </w:r>
      <w:r w:rsidR="00AD7CCA">
        <w:rPr>
          <w:rFonts w:eastAsia="Times New Roman" w:cstheme="minorHAnsi"/>
          <w:szCs w:val="22"/>
          <w:lang w:eastAsia="fr-FR"/>
        </w:rPr>
        <w:t xml:space="preserve">tory Technical Standards (RTS) </w:t>
      </w:r>
      <w:r w:rsidRPr="008D0597">
        <w:rPr>
          <w:rFonts w:eastAsia="Times New Roman" w:cstheme="minorHAnsi"/>
          <w:szCs w:val="22"/>
          <w:lang w:eastAsia="fr-FR"/>
        </w:rPr>
        <w:t xml:space="preserve">– in particular, investment firms, credit institutions performing investment services and activities, data reporting services providers and trading venues. This paper is also important for trade associations and industry bodies, institutional and retail investors and their advisers, and consumer groups, as well as any market participant because the </w:t>
      </w:r>
      <w:proofErr w:type="spellStart"/>
      <w:r w:rsidRPr="008D0597">
        <w:rPr>
          <w:rFonts w:eastAsia="Times New Roman" w:cstheme="minorHAnsi"/>
          <w:szCs w:val="22"/>
          <w:lang w:eastAsia="fr-FR"/>
        </w:rPr>
        <w:t>MiFID</w:t>
      </w:r>
      <w:proofErr w:type="spellEnd"/>
      <w:r w:rsidRPr="008D0597">
        <w:rPr>
          <w:rFonts w:eastAsia="Times New Roman" w:cstheme="minorHAnsi"/>
          <w:szCs w:val="22"/>
          <w:lang w:eastAsia="fr-FR"/>
        </w:rPr>
        <w:t xml:space="preserve"> II and </w:t>
      </w:r>
      <w:proofErr w:type="spellStart"/>
      <w:r w:rsidRPr="008D0597">
        <w:rPr>
          <w:rFonts w:eastAsia="Times New Roman" w:cstheme="minorHAnsi"/>
          <w:szCs w:val="22"/>
          <w:lang w:eastAsia="fr-FR"/>
        </w:rPr>
        <w:t>MiFIR</w:t>
      </w:r>
      <w:proofErr w:type="spellEnd"/>
      <w:r w:rsidRPr="008D0597">
        <w:rPr>
          <w:rFonts w:eastAsia="Times New Roman" w:cstheme="minorHAnsi"/>
          <w:szCs w:val="22"/>
          <w:lang w:eastAsia="fr-FR"/>
        </w:rPr>
        <w:t xml:space="preserve"> requirements seek to implement enhanced provisions to ensure investor protection and the transparency and orderly running of financial markets with potential impacts for anyone engaged in the dealing with or processing of financial instruments.</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t xml:space="preserve">The European Securities and Markets Authority (ESMA) invites responses to the questions that follow in order to inform the calibration of ESMA’s </w:t>
      </w:r>
      <w:r w:rsidR="00DF1BC3">
        <w:rPr>
          <w:rFonts w:eastAsia="Times New Roman" w:cstheme="minorHAnsi"/>
          <w:szCs w:val="22"/>
          <w:lang w:eastAsia="fr-FR"/>
        </w:rPr>
        <w:t xml:space="preserve">draft </w:t>
      </w:r>
      <w:r w:rsidRPr="008D0597">
        <w:rPr>
          <w:rFonts w:eastAsia="Times New Roman" w:cstheme="minorHAnsi"/>
          <w:szCs w:val="22"/>
          <w:lang w:eastAsia="fr-FR"/>
        </w:rPr>
        <w:t>RTS, and to better understand their implications for the stakeholders affected.</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t xml:space="preserve">Please note that ESMA will only be able to consider responses received using </w:t>
      </w:r>
      <w:r w:rsidRPr="00A15572">
        <w:rPr>
          <w:rFonts w:eastAsia="Times New Roman" w:cstheme="minorHAnsi"/>
          <w:szCs w:val="22"/>
          <w:lang w:eastAsia="fr-FR"/>
        </w:rPr>
        <w:t>this survey form</w:t>
      </w:r>
      <w:r w:rsidRPr="008D0597">
        <w:rPr>
          <w:rFonts w:eastAsia="Times New Roman" w:cstheme="minorHAnsi"/>
          <w:szCs w:val="22"/>
          <w:lang w:eastAsia="fr-FR"/>
        </w:rPr>
        <w:t xml:space="preserve"> and complying with the procedure below. </w:t>
      </w:r>
    </w:p>
    <w:p w:rsidR="00B264D0" w:rsidRPr="008D0597" w:rsidRDefault="00B264D0" w:rsidP="008D0597">
      <w:pPr>
        <w:spacing w:before="100" w:beforeAutospacing="1" w:after="100" w:afterAutospacing="1" w:line="240" w:lineRule="auto"/>
        <w:rPr>
          <w:rStyle w:val="IntenseEmphasis"/>
          <w:rFonts w:cstheme="minorHAnsi"/>
          <w:szCs w:val="22"/>
        </w:rPr>
      </w:pPr>
      <w:r w:rsidRPr="008D0597">
        <w:rPr>
          <w:rStyle w:val="IntenseEmphasis"/>
          <w:rFonts w:cstheme="minorHAnsi"/>
          <w:szCs w:val="22"/>
        </w:rPr>
        <w:t>a)    Instructions</w:t>
      </w:r>
    </w:p>
    <w:p w:rsidR="001679B7" w:rsidRDefault="001679B7" w:rsidP="00116253">
      <w:pPr>
        <w:spacing w:before="100" w:beforeAutospacing="1" w:after="100" w:afterAutospacing="1" w:line="240" w:lineRule="auto"/>
        <w:rPr>
          <w:rFonts w:eastAsia="Times New Roman" w:cstheme="minorHAnsi"/>
          <w:szCs w:val="22"/>
          <w:lang w:eastAsia="fr-FR"/>
        </w:rPr>
      </w:pPr>
      <w:r w:rsidRPr="001679B7">
        <w:rPr>
          <w:rFonts w:eastAsia="Times New Roman" w:cstheme="minorHAnsi"/>
          <w:szCs w:val="22"/>
          <w:lang w:eastAsia="fr-FR"/>
        </w:rPr>
        <w:t>When providing numbers, please make sure those monetary values other than units, are converted to Euros and expressed in thousands</w:t>
      </w:r>
      <w:r w:rsidR="00AD7CCA">
        <w:rPr>
          <w:rFonts w:eastAsia="Times New Roman" w:cstheme="minorHAnsi"/>
          <w:szCs w:val="22"/>
          <w:lang w:eastAsia="fr-FR"/>
        </w:rPr>
        <w:t>, unless it is stated otherwise</w:t>
      </w:r>
      <w:r w:rsidRPr="001679B7">
        <w:rPr>
          <w:rFonts w:eastAsia="Times New Roman" w:cstheme="minorHAnsi"/>
          <w:szCs w:val="22"/>
          <w:lang w:eastAsia="fr-FR"/>
        </w:rPr>
        <w:t>. If other unit used, please indicate it in your answers.</w:t>
      </w:r>
    </w:p>
    <w:p w:rsidR="001679B7" w:rsidRDefault="00B264D0" w:rsidP="003A247F">
      <w:pPr>
        <w:spacing w:before="100" w:beforeAutospacing="1" w:line="240" w:lineRule="auto"/>
        <w:rPr>
          <w:rFonts w:eastAsia="Times New Roman" w:cstheme="minorHAnsi"/>
          <w:szCs w:val="22"/>
          <w:lang w:eastAsia="fr-FR"/>
        </w:rPr>
      </w:pPr>
      <w:r w:rsidRPr="008D0597">
        <w:rPr>
          <w:rFonts w:eastAsia="Times New Roman" w:cstheme="minorHAnsi"/>
          <w:szCs w:val="22"/>
          <w:lang w:eastAsia="fr-FR"/>
        </w:rPr>
        <w:lastRenderedPageBreak/>
        <w:t>Please note that, in order to facilitate analysis of the large number of responses expected, ESMA will be using an IT tool that does not allow processing of responses which do not follow the formatting indications described below. Therefore, in responding stakeholders should:</w:t>
      </w:r>
    </w:p>
    <w:p w:rsidR="001679B7" w:rsidRPr="001679B7" w:rsidRDefault="00A70757" w:rsidP="00D0674E">
      <w:pPr>
        <w:pStyle w:val="ListParagraph"/>
        <w:rPr>
          <w:rFonts w:eastAsia="Times New Roman"/>
          <w:lang w:eastAsia="fr-FR"/>
        </w:rPr>
      </w:pPr>
      <w:r>
        <w:rPr>
          <w:rFonts w:eastAsia="Times New Roman"/>
          <w:lang w:eastAsia="fr-FR"/>
        </w:rPr>
        <w:t>s</w:t>
      </w:r>
      <w:r w:rsidR="00B264D0" w:rsidRPr="001679B7">
        <w:rPr>
          <w:rFonts w:eastAsia="Times New Roman"/>
          <w:lang w:eastAsia="fr-FR"/>
        </w:rPr>
        <w:t xml:space="preserve">end their responses in Word </w:t>
      </w:r>
      <w:r w:rsidR="00A15572">
        <w:rPr>
          <w:rFonts w:eastAsia="Times New Roman"/>
          <w:lang w:eastAsia="fr-FR"/>
        </w:rPr>
        <w:t xml:space="preserve">2010 </w:t>
      </w:r>
      <w:r w:rsidR="00B264D0" w:rsidRPr="001679B7">
        <w:rPr>
          <w:rFonts w:eastAsia="Times New Roman"/>
          <w:lang w:eastAsia="fr-FR"/>
        </w:rPr>
        <w:t xml:space="preserve">format (pdf documents will not be considered except for annexes); </w:t>
      </w:r>
    </w:p>
    <w:p w:rsidR="001679B7" w:rsidRPr="001679B7" w:rsidRDefault="00B264D0" w:rsidP="00D0674E">
      <w:pPr>
        <w:pStyle w:val="ListParagraph"/>
        <w:rPr>
          <w:rFonts w:eastAsia="Times New Roman"/>
          <w:lang w:eastAsia="fr-FR"/>
        </w:rPr>
      </w:pPr>
      <w:r w:rsidRPr="001679B7">
        <w:rPr>
          <w:rFonts w:eastAsia="Times New Roman"/>
          <w:lang w:eastAsia="fr-FR"/>
        </w:rPr>
        <w:t xml:space="preserve">not remove </w:t>
      </w:r>
      <w:r w:rsidR="00A15572">
        <w:rPr>
          <w:rFonts w:eastAsia="Times New Roman"/>
          <w:lang w:eastAsia="fr-FR"/>
        </w:rPr>
        <w:t>the content controls (combo boxes and text boxes)</w:t>
      </w:r>
    </w:p>
    <w:p w:rsidR="00B264D0" w:rsidRPr="001679B7" w:rsidRDefault="00B264D0" w:rsidP="00D0674E">
      <w:pPr>
        <w:pStyle w:val="ListParagraph"/>
        <w:rPr>
          <w:rFonts w:eastAsia="Times New Roman"/>
          <w:lang w:eastAsia="fr-FR"/>
        </w:rPr>
      </w:pPr>
      <w:proofErr w:type="gramStart"/>
      <w:r w:rsidRPr="001679B7">
        <w:rPr>
          <w:rFonts w:eastAsia="Times New Roman"/>
          <w:lang w:eastAsia="fr-FR"/>
        </w:rPr>
        <w:t>not</w:t>
      </w:r>
      <w:proofErr w:type="gramEnd"/>
      <w:r w:rsidRPr="001679B7">
        <w:rPr>
          <w:rFonts w:eastAsia="Times New Roman"/>
          <w:lang w:eastAsia="fr-FR"/>
        </w:rPr>
        <w:t xml:space="preserve"> delete </w:t>
      </w:r>
      <w:r w:rsidR="00A70757">
        <w:rPr>
          <w:rFonts w:eastAsia="Times New Roman"/>
          <w:lang w:eastAsia="fr-FR"/>
        </w:rPr>
        <w:t>the question</w:t>
      </w:r>
      <w:r w:rsidRPr="001679B7">
        <w:rPr>
          <w:rFonts w:eastAsia="Times New Roman"/>
          <w:lang w:eastAsia="fr-FR"/>
        </w:rPr>
        <w:t xml:space="preserve"> and leave the text “</w:t>
      </w:r>
      <w:r w:rsidR="00A15572">
        <w:rPr>
          <w:rFonts w:eastAsia="Times New Roman"/>
          <w:lang w:eastAsia="fr-FR"/>
        </w:rPr>
        <w:t>click here to enter text</w:t>
      </w:r>
      <w:r w:rsidRPr="001679B7">
        <w:rPr>
          <w:rFonts w:eastAsia="Times New Roman"/>
          <w:lang w:eastAsia="fr-FR"/>
        </w:rPr>
        <w:t xml:space="preserve">” </w:t>
      </w:r>
      <w:r w:rsidR="00A15572">
        <w:rPr>
          <w:rFonts w:eastAsia="Times New Roman"/>
          <w:lang w:eastAsia="fr-FR"/>
        </w:rPr>
        <w:t>in the content controls (combo boxes and text boxes)</w:t>
      </w:r>
      <w:r w:rsidR="00A70757">
        <w:rPr>
          <w:rFonts w:eastAsia="Times New Roman"/>
          <w:lang w:eastAsia="fr-FR"/>
        </w:rPr>
        <w:t xml:space="preserve"> </w:t>
      </w:r>
      <w:r w:rsidR="00A70757" w:rsidRPr="001679B7">
        <w:rPr>
          <w:rFonts w:eastAsia="Times New Roman"/>
          <w:lang w:eastAsia="fr-FR"/>
        </w:rPr>
        <w:t xml:space="preserve">if </w:t>
      </w:r>
      <w:r w:rsidR="00A70757">
        <w:rPr>
          <w:rFonts w:eastAsia="Times New Roman"/>
          <w:lang w:eastAsia="fr-FR"/>
        </w:rPr>
        <w:t>you</w:t>
      </w:r>
      <w:r w:rsidR="00A70757" w:rsidRPr="001679B7">
        <w:rPr>
          <w:rFonts w:eastAsia="Times New Roman"/>
          <w:lang w:eastAsia="fr-FR"/>
        </w:rPr>
        <w:t xml:space="preserve"> </w:t>
      </w:r>
      <w:r w:rsidR="00A70757">
        <w:rPr>
          <w:rFonts w:eastAsia="Times New Roman"/>
          <w:lang w:eastAsia="fr-FR"/>
        </w:rPr>
        <w:t xml:space="preserve">do not </w:t>
      </w:r>
      <w:r w:rsidR="00A70757" w:rsidRPr="001679B7">
        <w:rPr>
          <w:rFonts w:eastAsia="Times New Roman"/>
          <w:lang w:eastAsia="fr-FR"/>
        </w:rPr>
        <w:t xml:space="preserve">have </w:t>
      </w:r>
      <w:r w:rsidR="00A70757">
        <w:rPr>
          <w:rFonts w:eastAsia="Times New Roman"/>
          <w:lang w:eastAsia="fr-FR"/>
        </w:rPr>
        <w:t>a</w:t>
      </w:r>
      <w:r w:rsidR="00A70757" w:rsidRPr="001679B7">
        <w:rPr>
          <w:rFonts w:eastAsia="Times New Roman"/>
          <w:lang w:eastAsia="fr-FR"/>
        </w:rPr>
        <w:t xml:space="preserve"> response to </w:t>
      </w:r>
      <w:r w:rsidR="00A70757">
        <w:rPr>
          <w:rFonts w:eastAsia="Times New Roman"/>
          <w:lang w:eastAsia="fr-FR"/>
        </w:rPr>
        <w:t>such question</w:t>
      </w:r>
      <w:r w:rsidRPr="001679B7">
        <w:rPr>
          <w:rFonts w:eastAsia="Times New Roman"/>
          <w:lang w:eastAsia="fr-FR"/>
        </w:rPr>
        <w:t>.</w:t>
      </w:r>
    </w:p>
    <w:p w:rsidR="00B264D0" w:rsidRPr="008D0597" w:rsidRDefault="00B264D0" w:rsidP="008D0597">
      <w:pPr>
        <w:spacing w:before="100" w:beforeAutospacing="1" w:after="100" w:afterAutospacing="1" w:line="240" w:lineRule="auto"/>
        <w:rPr>
          <w:rStyle w:val="IntenseEmphasis"/>
          <w:rFonts w:cstheme="minorHAnsi"/>
          <w:szCs w:val="22"/>
        </w:rPr>
      </w:pPr>
      <w:r w:rsidRPr="008D0597">
        <w:rPr>
          <w:rStyle w:val="IntenseEmphasis"/>
          <w:rFonts w:cstheme="minorHAnsi"/>
          <w:szCs w:val="22"/>
        </w:rPr>
        <w:t>b)    Naming protocol</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t>In order to facilitate the handling of stakeholders responses please save your document using the following format:</w:t>
      </w:r>
    </w:p>
    <w:p w:rsidR="00DC0D7D" w:rsidRDefault="00AD7CCA" w:rsidP="008D0597">
      <w:pPr>
        <w:spacing w:before="100" w:beforeAutospacing="1" w:after="100" w:afterAutospacing="1" w:line="240" w:lineRule="auto"/>
        <w:rPr>
          <w:rFonts w:eastAsia="Times New Roman" w:cstheme="minorHAnsi"/>
          <w:szCs w:val="22"/>
          <w:lang w:eastAsia="fr-FR"/>
        </w:rPr>
      </w:pPr>
      <w:proofErr w:type="spellStart"/>
      <w:r>
        <w:rPr>
          <w:rFonts w:eastAsia="Times New Roman" w:cstheme="minorHAnsi"/>
          <w:szCs w:val="22"/>
          <w:lang w:eastAsia="fr-FR"/>
        </w:rPr>
        <w:t>ESMA_MiFID</w:t>
      </w:r>
      <w:r w:rsidR="00F35043">
        <w:rPr>
          <w:rFonts w:eastAsia="Times New Roman" w:cstheme="minorHAnsi"/>
          <w:szCs w:val="22"/>
          <w:lang w:eastAsia="fr-FR"/>
        </w:rPr>
        <w:t>_II</w:t>
      </w:r>
      <w:r w:rsidR="00B264D0" w:rsidRPr="008D0597">
        <w:rPr>
          <w:rFonts w:eastAsia="Times New Roman" w:cstheme="minorHAnsi"/>
          <w:szCs w:val="22"/>
          <w:lang w:eastAsia="fr-FR"/>
        </w:rPr>
        <w:t>_SURV</w:t>
      </w:r>
      <w:r w:rsidR="00DC0D7D">
        <w:rPr>
          <w:rFonts w:eastAsia="Times New Roman" w:cstheme="minorHAnsi"/>
          <w:szCs w:val="22"/>
          <w:lang w:eastAsia="fr-FR"/>
        </w:rPr>
        <w:t>EY_NAMEOFCOMPANY_NAMEOFDOCUMENT</w:t>
      </w:r>
      <w:proofErr w:type="spellEnd"/>
    </w:p>
    <w:p w:rsidR="00B264D0" w:rsidRPr="008D0597" w:rsidRDefault="00B264D0" w:rsidP="00DD7A92">
      <w:pPr>
        <w:spacing w:before="100" w:beforeAutospacing="1" w:after="100" w:afterAutospacing="1" w:line="240" w:lineRule="auto"/>
        <w:jc w:val="left"/>
        <w:rPr>
          <w:rFonts w:eastAsia="Times New Roman" w:cstheme="minorHAnsi"/>
          <w:szCs w:val="22"/>
          <w:lang w:eastAsia="fr-FR"/>
        </w:rPr>
      </w:pPr>
      <w:r w:rsidRPr="008D0597">
        <w:rPr>
          <w:rFonts w:eastAsia="Times New Roman" w:cstheme="minorHAnsi"/>
          <w:szCs w:val="22"/>
          <w:lang w:eastAsia="fr-FR"/>
        </w:rPr>
        <w:br/>
      </w:r>
      <w:proofErr w:type="gramStart"/>
      <w:r w:rsidRPr="008D0597">
        <w:rPr>
          <w:rFonts w:eastAsia="Times New Roman" w:cstheme="minorHAnsi"/>
          <w:szCs w:val="22"/>
          <w:lang w:eastAsia="fr-FR"/>
        </w:rPr>
        <w:t>e.g</w:t>
      </w:r>
      <w:proofErr w:type="gramEnd"/>
      <w:r w:rsidRPr="008D0597">
        <w:rPr>
          <w:rFonts w:eastAsia="Times New Roman" w:cstheme="minorHAnsi"/>
          <w:szCs w:val="22"/>
          <w:lang w:eastAsia="fr-FR"/>
        </w:rPr>
        <w:t xml:space="preserve">. if the respondent were </w:t>
      </w:r>
      <w:r w:rsidR="00AD3142">
        <w:rPr>
          <w:rFonts w:eastAsia="Times New Roman" w:cstheme="minorHAnsi"/>
          <w:szCs w:val="22"/>
          <w:lang w:eastAsia="fr-FR"/>
        </w:rPr>
        <w:t>XXXX</w:t>
      </w:r>
      <w:r w:rsidRPr="008D0597">
        <w:rPr>
          <w:rFonts w:eastAsia="Times New Roman" w:cstheme="minorHAnsi"/>
          <w:szCs w:val="22"/>
          <w:lang w:eastAsia="fr-FR"/>
        </w:rPr>
        <w:t xml:space="preserve">, the name of the reply form would be </w:t>
      </w:r>
      <w:proofErr w:type="spellStart"/>
      <w:r w:rsidRPr="008D0597">
        <w:rPr>
          <w:rFonts w:eastAsia="Times New Roman" w:cstheme="minorHAnsi"/>
          <w:szCs w:val="22"/>
          <w:lang w:eastAsia="fr-FR"/>
        </w:rPr>
        <w:t>ESMA_MiFID</w:t>
      </w:r>
      <w:r w:rsidR="00F35043">
        <w:rPr>
          <w:rFonts w:eastAsia="Times New Roman" w:cstheme="minorHAnsi"/>
          <w:szCs w:val="22"/>
          <w:lang w:eastAsia="fr-FR"/>
        </w:rPr>
        <w:t>_II</w:t>
      </w:r>
      <w:r w:rsidRPr="008D0597">
        <w:rPr>
          <w:rFonts w:eastAsia="Times New Roman" w:cstheme="minorHAnsi"/>
          <w:szCs w:val="22"/>
          <w:lang w:eastAsia="fr-FR"/>
        </w:rPr>
        <w:t>_SURVEY_</w:t>
      </w:r>
      <w:r w:rsidR="00AD3142">
        <w:rPr>
          <w:rFonts w:eastAsia="Times New Roman" w:cstheme="minorHAnsi"/>
          <w:szCs w:val="22"/>
          <w:lang w:eastAsia="fr-FR"/>
        </w:rPr>
        <w:t>XXXX</w:t>
      </w:r>
      <w:r w:rsidRPr="008D0597">
        <w:rPr>
          <w:rFonts w:eastAsia="Times New Roman" w:cstheme="minorHAnsi"/>
          <w:szCs w:val="22"/>
          <w:lang w:eastAsia="fr-FR"/>
        </w:rPr>
        <w:t>_REPLYFORM</w:t>
      </w:r>
      <w:proofErr w:type="spellEnd"/>
      <w:r w:rsidRPr="008D0597">
        <w:rPr>
          <w:rFonts w:eastAsia="Times New Roman" w:cstheme="minorHAnsi"/>
          <w:szCs w:val="22"/>
          <w:lang w:eastAsia="fr-FR"/>
        </w:rPr>
        <w:t xml:space="preserve"> or ESMA_MiFID</w:t>
      </w:r>
      <w:r w:rsidR="00F35043">
        <w:rPr>
          <w:rFonts w:eastAsia="Times New Roman" w:cstheme="minorHAnsi"/>
          <w:szCs w:val="22"/>
          <w:lang w:eastAsia="fr-FR"/>
        </w:rPr>
        <w:t>_II</w:t>
      </w:r>
      <w:r w:rsidRPr="008D0597">
        <w:rPr>
          <w:rFonts w:eastAsia="Times New Roman" w:cstheme="minorHAnsi"/>
          <w:szCs w:val="22"/>
          <w:lang w:eastAsia="fr-FR"/>
        </w:rPr>
        <w:t>_SURVEY_</w:t>
      </w:r>
      <w:r w:rsidR="00AD3142">
        <w:rPr>
          <w:rFonts w:eastAsia="Times New Roman" w:cstheme="minorHAnsi"/>
          <w:szCs w:val="22"/>
          <w:lang w:eastAsia="fr-FR"/>
        </w:rPr>
        <w:t>XXXX</w:t>
      </w:r>
      <w:r w:rsidRPr="008D0597">
        <w:rPr>
          <w:rFonts w:eastAsia="Times New Roman" w:cstheme="minorHAnsi"/>
          <w:szCs w:val="22"/>
          <w:lang w:eastAsia="fr-FR"/>
        </w:rPr>
        <w:t>_ANNEX1</w:t>
      </w:r>
    </w:p>
    <w:p w:rsidR="00B264D0" w:rsidRPr="008D0597" w:rsidRDefault="00B264D0" w:rsidP="008D0597">
      <w:pPr>
        <w:spacing w:before="100" w:beforeAutospacing="1" w:after="100" w:afterAutospacing="1" w:line="240" w:lineRule="auto"/>
        <w:rPr>
          <w:rStyle w:val="IntenseEmphasis"/>
          <w:rFonts w:cstheme="minorHAnsi"/>
          <w:szCs w:val="22"/>
        </w:rPr>
      </w:pPr>
      <w:r w:rsidRPr="008D0597">
        <w:rPr>
          <w:rStyle w:val="IntenseEmphasis"/>
          <w:rFonts w:cstheme="minorHAnsi"/>
          <w:szCs w:val="22"/>
        </w:rPr>
        <w:t>c)    Content of the responses</w:t>
      </w:r>
    </w:p>
    <w:p w:rsidR="0051087E"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t>Re</w:t>
      </w:r>
      <w:r w:rsidR="0051087E" w:rsidRPr="008D0597">
        <w:rPr>
          <w:rFonts w:eastAsia="Times New Roman" w:cstheme="minorHAnsi"/>
          <w:szCs w:val="22"/>
          <w:lang w:eastAsia="fr-FR"/>
        </w:rPr>
        <w:t>sponses are most helpful if:</w:t>
      </w:r>
    </w:p>
    <w:p w:rsidR="00B264D0" w:rsidRPr="008D0597" w:rsidRDefault="00B264D0" w:rsidP="0025717D">
      <w:pPr>
        <w:pStyle w:val="ListParagraph"/>
        <w:numPr>
          <w:ilvl w:val="0"/>
          <w:numId w:val="9"/>
        </w:numPr>
        <w:rPr>
          <w:rFonts w:eastAsia="Times New Roman"/>
          <w:lang w:eastAsia="fr-FR"/>
        </w:rPr>
      </w:pPr>
      <w:r w:rsidRPr="008D0597">
        <w:rPr>
          <w:rFonts w:eastAsia="Times New Roman"/>
          <w:lang w:eastAsia="fr-FR"/>
        </w:rPr>
        <w:t>contain a clear rationale and explain the calculations behind it, in case a quantitative answer is provided;</w:t>
      </w:r>
    </w:p>
    <w:p w:rsidR="00B264D0" w:rsidRPr="008D0597" w:rsidRDefault="00B264D0" w:rsidP="0025717D">
      <w:pPr>
        <w:pStyle w:val="ListParagraph"/>
        <w:numPr>
          <w:ilvl w:val="0"/>
          <w:numId w:val="9"/>
        </w:numPr>
        <w:rPr>
          <w:rFonts w:eastAsia="Times New Roman"/>
          <w:lang w:eastAsia="fr-FR"/>
        </w:rPr>
      </w:pPr>
      <w:r w:rsidRPr="008D0597">
        <w:rPr>
          <w:rFonts w:eastAsia="Times New Roman"/>
          <w:lang w:eastAsia="fr-FR"/>
        </w:rPr>
        <w:t>provide evidence to substantiate the statements made</w:t>
      </w:r>
      <w:r w:rsidR="00F35043">
        <w:rPr>
          <w:rFonts w:eastAsia="Times New Roman"/>
          <w:lang w:eastAsia="fr-FR"/>
        </w:rPr>
        <w:t>;</w:t>
      </w:r>
    </w:p>
    <w:p w:rsidR="00B264D0" w:rsidRPr="008D0597" w:rsidRDefault="00B264D0" w:rsidP="0025717D">
      <w:pPr>
        <w:pStyle w:val="ListParagraph"/>
        <w:numPr>
          <w:ilvl w:val="0"/>
          <w:numId w:val="9"/>
        </w:numPr>
        <w:rPr>
          <w:rFonts w:eastAsia="Times New Roman"/>
          <w:lang w:eastAsia="fr-FR"/>
        </w:rPr>
      </w:pPr>
      <w:proofErr w:type="gramStart"/>
      <w:r w:rsidRPr="008D0597">
        <w:rPr>
          <w:rFonts w:eastAsia="Times New Roman"/>
          <w:lang w:eastAsia="fr-FR"/>
        </w:rPr>
        <w:t>describe</w:t>
      </w:r>
      <w:proofErr w:type="gramEnd"/>
      <w:r w:rsidRPr="008D0597">
        <w:rPr>
          <w:rFonts w:eastAsia="Times New Roman"/>
          <w:lang w:eastAsia="fr-FR"/>
        </w:rPr>
        <w:t xml:space="preserve"> any alternatives that ESMA should consider, or mention any consequences not identified.</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t xml:space="preserve">Given the breadth of issues covered, ESMA expects and encourages respondents to specifically answer those questions relevant to their business, interest and experience. We try to specify in brackets what groups of stakeholders should be affected by each section and /or sets of questions. If you have any questions on how to respond to any </w:t>
      </w:r>
      <w:r w:rsidR="0051087E" w:rsidRPr="008D0597">
        <w:rPr>
          <w:rFonts w:eastAsia="Times New Roman" w:cstheme="minorHAnsi"/>
          <w:szCs w:val="22"/>
          <w:lang w:eastAsia="fr-FR"/>
        </w:rPr>
        <w:t xml:space="preserve">of the questions please contact: </w:t>
      </w:r>
      <w:r w:rsidR="00D50816" w:rsidRPr="00D50816">
        <w:t xml:space="preserve"> </w:t>
      </w:r>
      <w:r w:rsidR="00D50816" w:rsidRPr="00D50816">
        <w:rPr>
          <w:rFonts w:eastAsia="Times New Roman" w:cstheme="minorHAnsi"/>
          <w:szCs w:val="22"/>
          <w:lang w:eastAsia="fr-FR"/>
        </w:rPr>
        <w:t>ESMA_MIFID_II_CBA@esma.europa.eu</w:t>
      </w:r>
    </w:p>
    <w:p w:rsidR="00B264D0" w:rsidRPr="008D0597" w:rsidRDefault="00B264D0" w:rsidP="008D0597">
      <w:pPr>
        <w:spacing w:before="100" w:beforeAutospacing="1" w:after="100" w:afterAutospacing="1" w:line="240" w:lineRule="auto"/>
        <w:rPr>
          <w:rStyle w:val="IntenseEmphasis"/>
          <w:rFonts w:cstheme="minorHAnsi"/>
          <w:szCs w:val="22"/>
        </w:rPr>
      </w:pPr>
      <w:r w:rsidRPr="008D0597">
        <w:rPr>
          <w:rStyle w:val="IntenseEmphasis"/>
          <w:rFonts w:cstheme="minorHAnsi"/>
          <w:szCs w:val="22"/>
        </w:rPr>
        <w:t>d)    Deadline</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t xml:space="preserve">Responses must reach us by </w:t>
      </w:r>
      <w:r w:rsidRPr="00DC0D7D">
        <w:rPr>
          <w:rFonts w:eastAsia="Times New Roman" w:cstheme="minorHAnsi"/>
          <w:b/>
          <w:szCs w:val="22"/>
          <w:lang w:eastAsia="fr-FR"/>
        </w:rPr>
        <w:t>3</w:t>
      </w:r>
      <w:r w:rsidR="0090415B">
        <w:rPr>
          <w:rFonts w:eastAsia="Times New Roman" w:cstheme="minorHAnsi"/>
          <w:b/>
          <w:szCs w:val="22"/>
          <w:lang w:eastAsia="fr-FR"/>
        </w:rPr>
        <w:t>1</w:t>
      </w:r>
      <w:r w:rsidRPr="00DC0D7D">
        <w:rPr>
          <w:rFonts w:eastAsia="Times New Roman" w:cstheme="minorHAnsi"/>
          <w:b/>
          <w:szCs w:val="22"/>
          <w:lang w:eastAsia="fr-FR"/>
        </w:rPr>
        <w:t xml:space="preserve"> </w:t>
      </w:r>
      <w:r w:rsidR="0090415B">
        <w:rPr>
          <w:rFonts w:eastAsia="Times New Roman" w:cstheme="minorHAnsi"/>
          <w:b/>
          <w:szCs w:val="22"/>
          <w:lang w:eastAsia="fr-FR"/>
        </w:rPr>
        <w:t>March</w:t>
      </w:r>
      <w:r w:rsidRPr="00DC0D7D">
        <w:rPr>
          <w:rFonts w:eastAsia="Times New Roman" w:cstheme="minorHAnsi"/>
          <w:b/>
          <w:szCs w:val="22"/>
          <w:lang w:eastAsia="fr-FR"/>
        </w:rPr>
        <w:t xml:space="preserve"> 2015</w:t>
      </w:r>
      <w:r w:rsidRPr="008D0597">
        <w:rPr>
          <w:rFonts w:eastAsia="Times New Roman" w:cstheme="minorHAnsi"/>
          <w:szCs w:val="22"/>
          <w:lang w:eastAsia="fr-FR"/>
        </w:rPr>
        <w:t xml:space="preserve">. </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t xml:space="preserve">All contributions should be submitted to </w:t>
      </w:r>
      <w:r w:rsidR="00D50816" w:rsidRPr="00D50816">
        <w:rPr>
          <w:rFonts w:eastAsia="Times New Roman" w:cstheme="minorHAnsi"/>
          <w:szCs w:val="22"/>
          <w:lang w:eastAsia="fr-FR"/>
        </w:rPr>
        <w:t>ESMA_MIFID_II_CBA@esma.europa.eu</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b/>
          <w:bCs/>
          <w:szCs w:val="22"/>
          <w:lang w:eastAsia="fr-FR"/>
        </w:rPr>
        <w:t>Confidentiality of responses</w:t>
      </w:r>
    </w:p>
    <w:p w:rsidR="00B264D0" w:rsidRDefault="00A37664" w:rsidP="008D0597">
      <w:pPr>
        <w:spacing w:before="100" w:beforeAutospacing="1" w:after="100" w:afterAutospacing="1" w:line="240" w:lineRule="auto"/>
        <w:rPr>
          <w:rFonts w:eastAsia="Times New Roman" w:cstheme="minorHAnsi"/>
          <w:szCs w:val="22"/>
          <w:lang w:eastAsia="fr-FR"/>
        </w:rPr>
      </w:pPr>
      <w:r>
        <w:rPr>
          <w:rFonts w:eastAsia="Times New Roman" w:cstheme="minorHAnsi"/>
          <w:szCs w:val="22"/>
          <w:lang w:eastAsia="fr-FR"/>
        </w:rPr>
        <w:t>ESMA is subject to the obligation of professional secrecy and Regulation (EC) No 1049/2001 with respect to access to documents as described in Articles 70 and 72 of Regulation (EU) No 1095/2010 establishing a European Supervisory Authority (European Securities and Markets Authority)</w:t>
      </w:r>
      <w:r w:rsidR="00B264D0" w:rsidRPr="00D0674E">
        <w:rPr>
          <w:rFonts w:eastAsia="Times New Roman" w:cstheme="minorHAnsi"/>
          <w:szCs w:val="22"/>
          <w:lang w:eastAsia="fr-FR"/>
        </w:rPr>
        <w:t>.</w:t>
      </w:r>
    </w:p>
    <w:p w:rsidR="009B58E0" w:rsidRPr="008D0597" w:rsidRDefault="009B58E0" w:rsidP="008D0597">
      <w:pPr>
        <w:spacing w:before="100" w:beforeAutospacing="1" w:after="100" w:afterAutospacing="1" w:line="240" w:lineRule="auto"/>
        <w:rPr>
          <w:rFonts w:eastAsia="Times New Roman" w:cstheme="minorHAnsi"/>
          <w:szCs w:val="22"/>
          <w:lang w:eastAsia="fr-FR"/>
        </w:rPr>
      </w:pPr>
      <w:r w:rsidRPr="009B58E0">
        <w:rPr>
          <w:rFonts w:eastAsia="Times New Roman" w:cstheme="minorHAnsi"/>
          <w:szCs w:val="22"/>
          <w:lang w:eastAsia="fr-FR"/>
        </w:rPr>
        <w:lastRenderedPageBreak/>
        <w:t>Please note all responses to this questionnaire will be treated as Confidential. ESMA will process the information received and may publish aggregate data only, but not data on individual firms.</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b/>
          <w:bCs/>
          <w:szCs w:val="22"/>
          <w:lang w:eastAsia="fr-FR"/>
        </w:rPr>
        <w:t>Data protection</w:t>
      </w:r>
    </w:p>
    <w:p w:rsidR="00B264D0" w:rsidRPr="008D0597" w:rsidRDefault="00B264D0" w:rsidP="008D0597">
      <w:pPr>
        <w:spacing w:before="100" w:beforeAutospacing="1" w:after="100" w:afterAutospacing="1" w:line="240" w:lineRule="auto"/>
        <w:rPr>
          <w:rFonts w:eastAsia="Times New Roman" w:cstheme="minorHAnsi"/>
          <w:szCs w:val="22"/>
          <w:lang w:eastAsia="fr-FR"/>
        </w:rPr>
      </w:pPr>
      <w:r w:rsidRPr="008D0597">
        <w:rPr>
          <w:rFonts w:eastAsia="Times New Roman" w:cstheme="minorHAnsi"/>
          <w:szCs w:val="22"/>
          <w:lang w:eastAsia="fr-FR"/>
        </w:rPr>
        <w:t xml:space="preserve">Information on data protection can be found at </w:t>
      </w:r>
      <w:hyperlink r:id="rId11" w:tooltip="www.esma.europa.eu" w:history="1">
        <w:r w:rsidRPr="008D0597">
          <w:rPr>
            <w:rFonts w:eastAsia="Times New Roman" w:cstheme="minorHAnsi"/>
            <w:color w:val="0000FF"/>
            <w:szCs w:val="22"/>
            <w:u w:val="single"/>
            <w:lang w:eastAsia="fr-FR"/>
          </w:rPr>
          <w:t>www.esma.europa.eu</w:t>
        </w:r>
      </w:hyperlink>
      <w:r w:rsidRPr="008D0597">
        <w:rPr>
          <w:rFonts w:eastAsia="Times New Roman" w:cstheme="minorHAnsi"/>
          <w:szCs w:val="22"/>
          <w:lang w:eastAsia="fr-FR"/>
        </w:rPr>
        <w:t xml:space="preserve"> under the headings ‘Legal notice’ and ‘Data protection</w:t>
      </w:r>
      <w:r w:rsidR="00FB5209" w:rsidRPr="008D0597">
        <w:rPr>
          <w:rFonts w:eastAsia="Times New Roman" w:cstheme="minorHAnsi"/>
          <w:szCs w:val="22"/>
          <w:lang w:eastAsia="fr-FR"/>
        </w:rPr>
        <w:t>‘</w:t>
      </w:r>
      <w:r w:rsidR="00FB5209">
        <w:rPr>
          <w:rFonts w:eastAsia="Times New Roman" w:cstheme="minorHAnsi"/>
          <w:szCs w:val="22"/>
          <w:lang w:eastAsia="fr-FR"/>
        </w:rPr>
        <w:t>.</w:t>
      </w:r>
    </w:p>
    <w:p w:rsidR="005D1935" w:rsidRPr="00F26188" w:rsidRDefault="005D1935" w:rsidP="005D1935">
      <w:pPr>
        <w:spacing w:before="100" w:beforeAutospacing="1" w:after="100" w:afterAutospacing="1" w:line="240" w:lineRule="auto"/>
        <w:rPr>
          <w:rStyle w:val="Strong"/>
        </w:rPr>
      </w:pPr>
      <w:r>
        <w:rPr>
          <w:rStyle w:val="Strong"/>
        </w:rPr>
        <w:t>Disclaimer</w:t>
      </w:r>
    </w:p>
    <w:p w:rsidR="005D1935" w:rsidRPr="008D0597" w:rsidRDefault="005D1935" w:rsidP="005D1935">
      <w:pPr>
        <w:spacing w:before="100" w:beforeAutospacing="1" w:after="100" w:afterAutospacing="1" w:line="240" w:lineRule="auto"/>
        <w:rPr>
          <w:rFonts w:eastAsia="Times New Roman" w:cstheme="minorHAnsi"/>
          <w:szCs w:val="22"/>
          <w:lang w:eastAsia="fr-FR"/>
        </w:rPr>
      </w:pPr>
      <w:r w:rsidRPr="00F26188">
        <w:rPr>
          <w:rFonts w:eastAsia="Times New Roman" w:cstheme="minorHAnsi"/>
          <w:szCs w:val="22"/>
          <w:lang w:eastAsia="fr-FR"/>
        </w:rPr>
        <w:t>To facilitate completion of these questionnaires, ESMA has proposed some instructions, definitions and assumptions which respondents should use when providing their answers. We also ask respondents to advise ESMA where they have used different assumptions or definitions. ESMA wishes to highlight that depending on the data and feedback received, the assumptions and definitions provided in these questionnaires may change in the final RTS and are not, at this stage, final.</w:t>
      </w:r>
    </w:p>
    <w:p w:rsidR="000632C2" w:rsidRDefault="000632C2">
      <w:pPr>
        <w:spacing w:after="120" w:line="264" w:lineRule="auto"/>
      </w:pPr>
      <w:r>
        <w:br w:type="page"/>
      </w:r>
    </w:p>
    <w:p w:rsidR="000632C2" w:rsidRPr="0095583E" w:rsidRDefault="000632C2" w:rsidP="0095583E">
      <w:pPr>
        <w:pStyle w:val="Heading1"/>
      </w:pPr>
      <w:r w:rsidRPr="0095583E">
        <w:t>General information about respondent</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9"/>
        <w:gridCol w:w="5595"/>
      </w:tblGrid>
      <w:tr w:rsidR="000632C2" w:rsidRPr="00AB6D88" w:rsidTr="00487944">
        <w:tc>
          <w:tcPr>
            <w:tcW w:w="3929" w:type="dxa"/>
            <w:shd w:val="clear" w:color="auto" w:fill="auto"/>
          </w:tcPr>
          <w:p w:rsidR="000632C2" w:rsidRPr="00F6145C" w:rsidRDefault="000632C2" w:rsidP="0059717B">
            <w:pPr>
              <w:jc w:val="left"/>
              <w:rPr>
                <w:rFonts w:ascii="Arial" w:hAnsi="Arial" w:cs="Arial"/>
                <w:b/>
              </w:rPr>
            </w:pPr>
            <w:r w:rsidRPr="00F6145C">
              <w:rPr>
                <w:rFonts w:ascii="Arial" w:hAnsi="Arial" w:cs="Arial"/>
                <w:b/>
              </w:rPr>
              <w:t>Name of the company / organisation</w:t>
            </w:r>
            <w:r w:rsidR="00F6145C" w:rsidRPr="00F6145C">
              <w:rPr>
                <w:rFonts w:ascii="Arial" w:hAnsi="Arial" w:cs="Arial"/>
                <w:b/>
              </w:rPr>
              <w:t>:</w:t>
            </w:r>
          </w:p>
        </w:tc>
        <w:sdt>
          <w:sdtPr>
            <w:rPr>
              <w:rStyle w:val="PlaceholderText"/>
              <w:rFonts w:ascii="Arial" w:hAnsi="Arial" w:cs="Arial"/>
            </w:rPr>
            <w:alias w:val="GENERAL_0001"/>
            <w:tag w:val="GENERAL_0001"/>
            <w:id w:val="-1158612322"/>
            <w:showingPlcHdr/>
            <w:text/>
          </w:sdtPr>
          <w:sdtEndPr>
            <w:rPr>
              <w:rStyle w:val="PlaceholderText"/>
            </w:rPr>
          </w:sdtEndPr>
          <w:sdtContent>
            <w:tc>
              <w:tcPr>
                <w:tcW w:w="5595" w:type="dxa"/>
                <w:shd w:val="clear" w:color="auto" w:fill="auto"/>
              </w:tcPr>
              <w:p w:rsidR="000632C2" w:rsidRPr="00AB6D88" w:rsidRDefault="00E76A93" w:rsidP="006510C9">
                <w:pPr>
                  <w:rPr>
                    <w:rStyle w:val="PlaceholderText"/>
                    <w:rFonts w:ascii="Arial" w:hAnsi="Arial" w:cs="Arial"/>
                  </w:rPr>
                </w:pPr>
                <w:r w:rsidRPr="00C65F80">
                  <w:rPr>
                    <w:rStyle w:val="PlaceholderText"/>
                  </w:rPr>
                  <w:t>Click here to enter text.</w:t>
                </w:r>
              </w:p>
            </w:tc>
          </w:sdtContent>
        </w:sdt>
      </w:tr>
      <w:tr w:rsidR="000632C2" w:rsidRPr="00AB6D88" w:rsidTr="00487944">
        <w:tc>
          <w:tcPr>
            <w:tcW w:w="3929" w:type="dxa"/>
            <w:shd w:val="clear" w:color="auto" w:fill="auto"/>
          </w:tcPr>
          <w:p w:rsidR="000632C2" w:rsidRPr="00F6145C" w:rsidRDefault="00E76A93" w:rsidP="00E76A93">
            <w:pPr>
              <w:rPr>
                <w:rFonts w:ascii="Arial" w:hAnsi="Arial" w:cs="Arial"/>
                <w:b/>
              </w:rPr>
            </w:pPr>
            <w:r w:rsidRPr="00F6145C">
              <w:rPr>
                <w:rFonts w:ascii="Arial" w:hAnsi="Arial" w:cs="Arial"/>
                <w:b/>
              </w:rPr>
              <w:t>Type of firm:</w:t>
            </w:r>
          </w:p>
        </w:tc>
        <w:tc>
          <w:tcPr>
            <w:tcW w:w="5595" w:type="dxa"/>
            <w:shd w:val="clear" w:color="auto" w:fill="auto"/>
          </w:tcPr>
          <w:p w:rsidR="000632C2" w:rsidRPr="00AB6D88" w:rsidRDefault="00C866CF" w:rsidP="007E6562">
            <w:pPr>
              <w:rPr>
                <w:rStyle w:val="PlaceholderText"/>
                <w:rFonts w:ascii="Arial" w:hAnsi="Arial" w:cs="Arial"/>
              </w:rPr>
            </w:pPr>
            <w:sdt>
              <w:sdtPr>
                <w:rPr>
                  <w:rFonts w:ascii="Arial" w:hAnsi="Arial" w:cs="Arial"/>
                  <w:color w:val="808080"/>
                </w:rPr>
                <w:alias w:val="GENERAL_0002"/>
                <w:tag w:val="GENERAL_0002"/>
                <w:id w:val="1654095920"/>
                <w:comboBox>
                  <w:listItem w:displayText="Association (please specify)" w:value="Association (please specify)"/>
                  <w:listItem w:displayText="CCP" w:value="CCP"/>
                  <w:listItem w:displayText="Commodity trading firm" w:value="Commodity trading firm"/>
                  <w:listItem w:displayText="Credit institution" w:value="Credit institution"/>
                  <w:listItem w:displayText="Credit institution engaged in algorithmic trading" w:value="Credit institution engaged in algorithmic trading"/>
                  <w:listItem w:displayText="DRSPs - APAs" w:value="DRSPs - APAs"/>
                  <w:listItem w:displayText="DRSPs - ARMs" w:value="DRSPs - ARMs"/>
                  <w:listItem w:displayText="DRSPs - CTPs" w:value="DRSPs - CTPs"/>
                  <w:listItem w:displayText="Institutional investor" w:value="Institutional investor"/>
                  <w:listItem w:displayText="MIFID investment firm" w:value="MIFID investment firm"/>
                  <w:listItem w:displayText="MIFID investment firm engaged in algo trading" w:value="MIFID investment firm engaged in algo trading"/>
                  <w:listItem w:displayText="Non-financial corporate" w:value="Non-financial corporate"/>
                  <w:listItem w:displayText="Other market infrastructure (please indicate)" w:value="Other market infrastructure (please indicate)"/>
                  <w:listItem w:displayText="Other market participant (please indicate)" w:value="Other market participant (please indicate)"/>
                  <w:listItem w:displayText="Proprietary trader" w:value="Proprietary trader"/>
                  <w:listItem w:displayText="Retail investor" w:value="Retail investor"/>
                  <w:listItem w:displayText="Trading platform other than RM/MTF(1)" w:value="Trading platform other than RM/MTF(1)"/>
                  <w:listItem w:displayText="Trading venue - MTF" w:value="Trading venue - MTF"/>
                  <w:listItem w:displayText="Trading venue - RM" w:value="Trading venue - RM"/>
                  <w:listItem w:displayText="Persons with proprietary rights to a benchmark" w:value="Persons with proprietary rights to a benchmark"/>
                </w:comboBox>
              </w:sdtPr>
              <w:sdtEndPr/>
              <w:sdtContent>
                <w:r w:rsidR="007E6562" w:rsidRPr="00993B3E">
                  <w:rPr>
                    <w:rFonts w:ascii="Arial" w:hAnsi="Arial" w:cs="Arial"/>
                    <w:color w:val="808080"/>
                  </w:rPr>
                  <w:t>Choose an item.</w:t>
                </w:r>
              </w:sdtContent>
            </w:sdt>
          </w:p>
        </w:tc>
      </w:tr>
      <w:tr w:rsidR="000632C2" w:rsidRPr="00AB6D88" w:rsidTr="00487944">
        <w:tc>
          <w:tcPr>
            <w:tcW w:w="3929" w:type="dxa"/>
            <w:shd w:val="clear" w:color="auto" w:fill="auto"/>
          </w:tcPr>
          <w:p w:rsidR="000632C2" w:rsidRPr="00F6145C" w:rsidRDefault="00E76A93" w:rsidP="000632C2">
            <w:pPr>
              <w:rPr>
                <w:rFonts w:ascii="Arial" w:hAnsi="Arial" w:cs="Arial"/>
                <w:b/>
              </w:rPr>
            </w:pPr>
            <w:r w:rsidRPr="00F6145C">
              <w:rPr>
                <w:rFonts w:ascii="Arial" w:hAnsi="Arial" w:cs="Arial"/>
                <w:b/>
              </w:rPr>
              <w:t>Type of firm (details):</w:t>
            </w:r>
          </w:p>
        </w:tc>
        <w:sdt>
          <w:sdtPr>
            <w:rPr>
              <w:rStyle w:val="PlaceholderText"/>
              <w:rFonts w:ascii="Arial" w:hAnsi="Arial" w:cs="Arial"/>
            </w:rPr>
            <w:alias w:val="GENERAL_0003"/>
            <w:tag w:val="GENERAL_0003"/>
            <w:id w:val="1121342678"/>
            <w:showingPlcHdr/>
            <w:text/>
          </w:sdtPr>
          <w:sdtEndPr>
            <w:rPr>
              <w:rStyle w:val="PlaceholderText"/>
            </w:rPr>
          </w:sdtEndPr>
          <w:sdtContent>
            <w:tc>
              <w:tcPr>
                <w:tcW w:w="5595" w:type="dxa"/>
                <w:shd w:val="clear" w:color="auto" w:fill="auto"/>
              </w:tcPr>
              <w:p w:rsidR="000632C2" w:rsidRPr="00AB6D88" w:rsidRDefault="007E6562" w:rsidP="007E6562">
                <w:pPr>
                  <w:rPr>
                    <w:rFonts w:ascii="Arial" w:hAnsi="Arial" w:cs="Arial"/>
                  </w:rPr>
                </w:pPr>
                <w:r w:rsidRPr="00C65F80">
                  <w:rPr>
                    <w:rStyle w:val="PlaceholderText"/>
                  </w:rPr>
                  <w:t>Click here to enter text.</w:t>
                </w:r>
              </w:p>
            </w:tc>
          </w:sdtContent>
        </w:sdt>
      </w:tr>
      <w:tr w:rsidR="000632C2" w:rsidRPr="00AB6D88" w:rsidTr="00487944">
        <w:tc>
          <w:tcPr>
            <w:tcW w:w="3929" w:type="dxa"/>
            <w:shd w:val="clear" w:color="auto" w:fill="auto"/>
          </w:tcPr>
          <w:p w:rsidR="000632C2" w:rsidRPr="00F6145C" w:rsidRDefault="00E76A93" w:rsidP="000632C2">
            <w:pPr>
              <w:rPr>
                <w:rFonts w:ascii="Arial" w:hAnsi="Arial" w:cs="Arial"/>
                <w:b/>
              </w:rPr>
            </w:pPr>
            <w:r w:rsidRPr="00F6145C">
              <w:rPr>
                <w:rFonts w:ascii="Arial" w:hAnsi="Arial" w:cs="Arial"/>
                <w:b/>
              </w:rPr>
              <w:t>Revenues (EUR)</w:t>
            </w:r>
            <w:r w:rsidR="00AD013C">
              <w:rPr>
                <w:rStyle w:val="FootnoteReference"/>
                <w:rFonts w:cs="Arial"/>
              </w:rPr>
              <w:t xml:space="preserve"> </w:t>
            </w:r>
            <w:r w:rsidR="00AD013C">
              <w:rPr>
                <w:rStyle w:val="FootnoteReference"/>
                <w:rFonts w:cs="Arial"/>
              </w:rPr>
              <w:footnoteReference w:id="1"/>
            </w:r>
            <w:r w:rsidRPr="00F6145C">
              <w:rPr>
                <w:rFonts w:ascii="Arial" w:hAnsi="Arial" w:cs="Arial"/>
                <w:b/>
              </w:rPr>
              <w:t>:</w:t>
            </w:r>
          </w:p>
        </w:tc>
        <w:tc>
          <w:tcPr>
            <w:tcW w:w="5595" w:type="dxa"/>
            <w:shd w:val="clear" w:color="auto" w:fill="auto"/>
          </w:tcPr>
          <w:p w:rsidR="000632C2" w:rsidRPr="00AB6D88" w:rsidRDefault="00C866CF" w:rsidP="007E6562">
            <w:pPr>
              <w:rPr>
                <w:rFonts w:ascii="Arial" w:hAnsi="Arial" w:cs="Arial"/>
              </w:rPr>
            </w:pPr>
            <w:sdt>
              <w:sdtPr>
                <w:rPr>
                  <w:rFonts w:ascii="Arial" w:hAnsi="Arial" w:cs="Arial"/>
                </w:rPr>
                <w:alias w:val="GENERAL_0004"/>
                <w:tag w:val="GENERAL_0004"/>
                <w:id w:val="-780253380"/>
                <w:showingPlcHdr/>
                <w:comboBox>
                  <w:listItem w:displayText="Less than 50mm" w:value="Less than 50mm"/>
                  <w:listItem w:displayText="50mm - 1bn" w:value="50mm - 1bn"/>
                  <w:listItem w:displayText="Higher than 1bn" w:value="Higher than 1bn"/>
                </w:comboBox>
              </w:sdtPr>
              <w:sdtEndPr/>
              <w:sdtContent>
                <w:r w:rsidR="007E6562" w:rsidRPr="00AB6D88">
                  <w:rPr>
                    <w:rStyle w:val="PlaceholderText"/>
                    <w:rFonts w:ascii="Arial" w:hAnsi="Arial" w:cs="Arial"/>
                  </w:rPr>
                  <w:t>Choose an item.</w:t>
                </w:r>
              </w:sdtContent>
            </w:sdt>
          </w:p>
        </w:tc>
      </w:tr>
      <w:tr w:rsidR="00E76A93" w:rsidRPr="00AB6D88" w:rsidTr="00487944">
        <w:tc>
          <w:tcPr>
            <w:tcW w:w="3929" w:type="dxa"/>
            <w:shd w:val="clear" w:color="auto" w:fill="auto"/>
          </w:tcPr>
          <w:p w:rsidR="00E76A93" w:rsidRPr="00F6145C" w:rsidRDefault="00E76A93" w:rsidP="000632C2">
            <w:pPr>
              <w:rPr>
                <w:rFonts w:ascii="Arial" w:hAnsi="Arial" w:cs="Arial"/>
                <w:b/>
              </w:rPr>
            </w:pPr>
            <w:r w:rsidRPr="00F6145C">
              <w:rPr>
                <w:b/>
              </w:rPr>
              <w:t>Number of employees:</w:t>
            </w:r>
          </w:p>
        </w:tc>
        <w:tc>
          <w:tcPr>
            <w:tcW w:w="5595" w:type="dxa"/>
            <w:shd w:val="clear" w:color="auto" w:fill="auto"/>
          </w:tcPr>
          <w:p w:rsidR="00E76A93" w:rsidRDefault="00C866CF" w:rsidP="007E6562">
            <w:pPr>
              <w:rPr>
                <w:rFonts w:ascii="Arial" w:hAnsi="Arial" w:cs="Arial"/>
              </w:rPr>
            </w:pPr>
            <w:sdt>
              <w:sdtPr>
                <w:rPr>
                  <w:rFonts w:ascii="Arial" w:hAnsi="Arial" w:cs="Arial"/>
                </w:rPr>
                <w:alias w:val="GENERAL_0005"/>
                <w:tag w:val="GENERAL_0005"/>
                <w:id w:val="-892959287"/>
                <w:showingPlcHdr/>
                <w:comboBox>
                  <w:listItem w:displayText="1-50" w:value="1-50"/>
                  <w:listItem w:displayText="51-250" w:value="51-250"/>
                  <w:listItem w:displayText="251-1000" w:value="251-1000"/>
                  <w:listItem w:displayText="Higher than 1000" w:value="Higher than 1000"/>
                </w:comboBox>
              </w:sdtPr>
              <w:sdtEndPr/>
              <w:sdtContent>
                <w:r w:rsidR="007E6562" w:rsidRPr="00AB6D88">
                  <w:rPr>
                    <w:rStyle w:val="PlaceholderText"/>
                    <w:rFonts w:ascii="Arial" w:hAnsi="Arial" w:cs="Arial"/>
                  </w:rPr>
                  <w:t>Choose an item.</w:t>
                </w:r>
              </w:sdtContent>
            </w:sdt>
          </w:p>
        </w:tc>
      </w:tr>
      <w:tr w:rsidR="003F175B" w:rsidRPr="00AB6D88" w:rsidTr="00487944">
        <w:tc>
          <w:tcPr>
            <w:tcW w:w="3929" w:type="dxa"/>
            <w:shd w:val="clear" w:color="auto" w:fill="auto"/>
          </w:tcPr>
          <w:p w:rsidR="003F175B" w:rsidRPr="00F6145C" w:rsidRDefault="00AD5CB0" w:rsidP="003B4C02">
            <w:pPr>
              <w:rPr>
                <w:b/>
              </w:rPr>
            </w:pPr>
            <w:r w:rsidRPr="00AD5CB0">
              <w:rPr>
                <w:b/>
              </w:rPr>
              <w:t xml:space="preserve">What </w:t>
            </w:r>
            <w:proofErr w:type="gramStart"/>
            <w:r w:rsidR="003B4C02">
              <w:rPr>
                <w:b/>
              </w:rPr>
              <w:t>are</w:t>
            </w:r>
            <w:proofErr w:type="gramEnd"/>
            <w:r w:rsidR="003B4C02">
              <w:rPr>
                <w:b/>
              </w:rPr>
              <w:t xml:space="preserve"> the</w:t>
            </w:r>
            <w:r w:rsidRPr="00AD5CB0">
              <w:rPr>
                <w:b/>
              </w:rPr>
              <w:t xml:space="preserve"> Assets Under Management (AUM) of your firm</w:t>
            </w:r>
            <w:r w:rsidR="00FC6372">
              <w:rPr>
                <w:b/>
              </w:rPr>
              <w:t xml:space="preserve">, </w:t>
            </w:r>
            <w:r w:rsidR="003B4C02" w:rsidRPr="003B4C02">
              <w:t>(</w:t>
            </w:r>
            <w:r w:rsidR="00FC6372" w:rsidRPr="003B4C02">
              <w:t>when applicable</w:t>
            </w:r>
            <w:r w:rsidR="003B4C02" w:rsidRPr="003B4C02">
              <w:t>)</w:t>
            </w:r>
            <w:r w:rsidRPr="003B4C02">
              <w:t>?</w:t>
            </w:r>
          </w:p>
        </w:tc>
        <w:tc>
          <w:tcPr>
            <w:tcW w:w="5595" w:type="dxa"/>
            <w:shd w:val="clear" w:color="auto" w:fill="auto"/>
          </w:tcPr>
          <w:p w:rsidR="003F175B" w:rsidRDefault="00C866CF" w:rsidP="007E6562">
            <w:pPr>
              <w:rPr>
                <w:rFonts w:ascii="Arial" w:hAnsi="Arial" w:cs="Arial"/>
              </w:rPr>
            </w:pPr>
            <w:sdt>
              <w:sdtPr>
                <w:rPr>
                  <w:rFonts w:ascii="Arial" w:hAnsi="Arial" w:cs="Arial"/>
                </w:rPr>
                <w:alias w:val="GENERAL_0006"/>
                <w:tag w:val="GENERAL_0006"/>
                <w:id w:val="-815494086"/>
                <w:showingPlcHdr/>
                <w:comboBox>
                  <w:listItem w:displayText="Less than 500mm" w:value="Less than 500mm"/>
                  <w:listItem w:displayText="500mm-10bn" w:value="500mm-10bn"/>
                  <w:listItem w:displayText="Higher than 10bn" w:value="Higher than 10bn"/>
                </w:comboBox>
              </w:sdtPr>
              <w:sdtEndPr/>
              <w:sdtContent>
                <w:r w:rsidR="007E6562" w:rsidRPr="00AB6D88">
                  <w:rPr>
                    <w:rStyle w:val="PlaceholderText"/>
                    <w:rFonts w:ascii="Arial" w:hAnsi="Arial" w:cs="Arial"/>
                  </w:rPr>
                  <w:t>Choose an item.</w:t>
                </w:r>
              </w:sdtContent>
            </w:sdt>
          </w:p>
        </w:tc>
      </w:tr>
    </w:tbl>
    <w:p w:rsidR="001D47A5" w:rsidRDefault="001D47A5" w:rsidP="001D47A5">
      <w:pPr>
        <w:spacing w:after="120" w:line="264" w:lineRule="auto"/>
      </w:pPr>
    </w:p>
    <w:p w:rsidR="003F175B" w:rsidRPr="00FA113F" w:rsidRDefault="00FA113F" w:rsidP="00FA113F">
      <w:pPr>
        <w:pStyle w:val="Heading1"/>
        <w:rPr>
          <w:rStyle w:val="IntenseEmphasis"/>
          <w:b/>
          <w:bCs w:val="0"/>
          <w:i w:val="0"/>
          <w:iCs w:val="0"/>
        </w:rPr>
      </w:pPr>
      <w:r w:rsidRPr="00FA113F">
        <w:rPr>
          <w:rStyle w:val="IntenseEmphasis"/>
          <w:b/>
          <w:bCs w:val="0"/>
          <w:i w:val="0"/>
          <w:iCs w:val="0"/>
        </w:rPr>
        <w:t>Topics covered and instructions</w:t>
      </w:r>
    </w:p>
    <w:p w:rsidR="00FA113F" w:rsidRDefault="00FA113F" w:rsidP="003F175B"/>
    <w:p w:rsidR="00FA113F" w:rsidRDefault="00FA113F" w:rsidP="00FA113F">
      <w:r>
        <w:t>The following topics are covered on this survey:</w:t>
      </w:r>
    </w:p>
    <w:p w:rsidR="00FA113F" w:rsidRDefault="00FA113F" w:rsidP="00FA113F"/>
    <w:p w:rsidR="00FA113F" w:rsidRDefault="00D0674E" w:rsidP="00D0674E">
      <w:pPr>
        <w:pStyle w:val="ListParagraph"/>
      </w:pPr>
      <w:r w:rsidRPr="00D0674E">
        <w:t>Transparency requirements for equity instruments (RTS 8)</w:t>
      </w:r>
    </w:p>
    <w:p w:rsidR="00FC6372" w:rsidRDefault="003B4C02" w:rsidP="00D0674E">
      <w:pPr>
        <w:pStyle w:val="ListParagraph"/>
      </w:pPr>
      <w:r>
        <w:t>Other related RTS</w:t>
      </w:r>
    </w:p>
    <w:p w:rsidR="00D0674E" w:rsidRDefault="00D0674E" w:rsidP="00FA113F"/>
    <w:p w:rsidR="003F175B" w:rsidRDefault="00FA113F" w:rsidP="00FA113F">
      <w:r>
        <w:t>Please respond to the questions that follow that apply to you. Every section indicates the stakeholders that should reply to that section. Questions range from data collection, selection of options from a drop down menu, which in some cases allows for selection of multiple choices, to qualitative questions that require detail explanation.</w:t>
      </w:r>
    </w:p>
    <w:p w:rsidR="0004006C" w:rsidRDefault="0004006C" w:rsidP="003F175B"/>
    <w:p w:rsidR="0004006C" w:rsidRDefault="0004006C">
      <w:pPr>
        <w:spacing w:after="120" w:line="264" w:lineRule="auto"/>
      </w:pPr>
      <w:r>
        <w:br w:type="page"/>
      </w:r>
    </w:p>
    <w:p w:rsidR="0004006C" w:rsidRDefault="0004006C">
      <w:pPr>
        <w:spacing w:after="120" w:line="264" w:lineRule="auto"/>
      </w:pPr>
    </w:p>
    <w:p w:rsidR="006E39E4" w:rsidRDefault="007F0C80" w:rsidP="007F0C80">
      <w:pPr>
        <w:pStyle w:val="Heading1"/>
        <w:rPr>
          <w:lang w:val="en-US"/>
        </w:rPr>
      </w:pPr>
      <w:r>
        <w:t>T</w:t>
      </w:r>
      <w:r w:rsidRPr="00DC1F96">
        <w:t>ransparency requirements for equity instruments</w:t>
      </w:r>
      <w:r w:rsidR="006A6B88">
        <w:t xml:space="preserve"> (RTS </w:t>
      </w:r>
      <w:r w:rsidR="00D0674E">
        <w:t>8</w:t>
      </w:r>
      <w:r w:rsidR="006A6B88">
        <w:t>)</w:t>
      </w:r>
    </w:p>
    <w:p w:rsidR="006E39E4" w:rsidRDefault="006E39E4" w:rsidP="00E422AB">
      <w:pPr>
        <w:rPr>
          <w:lang w:val="en-US"/>
        </w:rPr>
      </w:pPr>
    </w:p>
    <w:p w:rsidR="007F0C80" w:rsidRPr="007F0C80" w:rsidRDefault="007F0C80" w:rsidP="007F0C80">
      <w:pPr>
        <w:rPr>
          <w:rStyle w:val="IntenseEmphasis"/>
          <w:lang w:val="en-US"/>
        </w:rPr>
      </w:pPr>
      <w:r w:rsidRPr="007F0C80">
        <w:rPr>
          <w:rStyle w:val="IntenseEmphasis"/>
          <w:lang w:val="en-US"/>
        </w:rPr>
        <w:t>Objective and scope of this questionnaire</w:t>
      </w:r>
    </w:p>
    <w:p w:rsidR="007F0C80" w:rsidRPr="007F0C80" w:rsidRDefault="007F0C80" w:rsidP="007F0C80">
      <w:pPr>
        <w:rPr>
          <w:lang w:val="en-US"/>
        </w:rPr>
      </w:pPr>
      <w:r w:rsidRPr="007F0C80">
        <w:rPr>
          <w:lang w:val="en-US"/>
        </w:rPr>
        <w:t xml:space="preserve">This questionnaire aims to gather compliance costs and other costs and benefits stemming from the </w:t>
      </w:r>
      <w:r w:rsidR="00DF1BC3">
        <w:rPr>
          <w:lang w:val="en-US"/>
        </w:rPr>
        <w:t xml:space="preserve">draft </w:t>
      </w:r>
      <w:r w:rsidRPr="007F0C80">
        <w:rPr>
          <w:lang w:val="en-US"/>
        </w:rPr>
        <w:t xml:space="preserve">regulatory technical standards (RTS) on trade transparency requirements in respect of equity instruments (Level 2). Feedback to the DP as well as the qualitative CBA performed by ESMA indicated that cost will mostly stem from the proposals related to shares and ETFs. This questionnaire therefore targets mainly these instruments. The scope covered (i.e. shares and ETFs vs. all equity instruments) is clarified at the beginning of every question. To ensure that all instruments and aspects of the draft RTS are covered, the questionnaire also includes two broader questions allowing respondents to highlight issues not covered by the other questions in the questionnaire. </w:t>
      </w:r>
    </w:p>
    <w:p w:rsidR="00FC6372" w:rsidRDefault="00FC6372" w:rsidP="007F0C80">
      <w:pPr>
        <w:rPr>
          <w:lang w:val="en-US"/>
        </w:rPr>
      </w:pPr>
    </w:p>
    <w:p w:rsidR="007F0C80" w:rsidRDefault="007F0C80" w:rsidP="007F0C80">
      <w:pPr>
        <w:rPr>
          <w:lang w:val="en-US"/>
        </w:rPr>
      </w:pPr>
      <w:r w:rsidRPr="007F0C80">
        <w:rPr>
          <w:lang w:val="en-US"/>
        </w:rPr>
        <w:t xml:space="preserve">The objective of this questionnaire is to identify the main costs associated with the incremental rules related to ESMA’s proposal. Therefore, please focus on costs arising from these draft RTS as opposed to the Level 1 requirements. </w:t>
      </w:r>
    </w:p>
    <w:p w:rsidR="007F0C80" w:rsidRPr="007F0C80" w:rsidRDefault="007F0C80" w:rsidP="007F0C80">
      <w:pPr>
        <w:rPr>
          <w:lang w:val="en-US"/>
        </w:rPr>
      </w:pPr>
    </w:p>
    <w:p w:rsidR="007F0C80" w:rsidRPr="007F0C80" w:rsidRDefault="007F0C80" w:rsidP="007F0C80">
      <w:pPr>
        <w:rPr>
          <w:rStyle w:val="IntenseEmphasis"/>
          <w:lang w:val="en-US"/>
        </w:rPr>
      </w:pPr>
      <w:r w:rsidRPr="007F0C80">
        <w:rPr>
          <w:rStyle w:val="IntenseEmphasis"/>
          <w:lang w:val="en-US"/>
        </w:rPr>
        <w:t>Baseline scenarios</w:t>
      </w:r>
    </w:p>
    <w:p w:rsidR="007F0C80" w:rsidRPr="007F0C80" w:rsidRDefault="007F0C80" w:rsidP="007F0C80">
      <w:pPr>
        <w:rPr>
          <w:lang w:val="en-US"/>
        </w:rPr>
      </w:pPr>
      <w:r w:rsidRPr="007F0C80">
        <w:rPr>
          <w:lang w:val="en-US"/>
        </w:rPr>
        <w:t xml:space="preserve">For shares, the current </w:t>
      </w:r>
      <w:proofErr w:type="spellStart"/>
      <w:r w:rsidRPr="007F0C80">
        <w:rPr>
          <w:lang w:val="en-US"/>
        </w:rPr>
        <w:t>MiFID</w:t>
      </w:r>
      <w:proofErr w:type="spellEnd"/>
      <w:r w:rsidRPr="007F0C80">
        <w:rPr>
          <w:lang w:val="en-US"/>
        </w:rPr>
        <w:t xml:space="preserve"> implementing Regulation already provides for a trade transparency regime. The current framework should hence be the baseline and respondents should only consider incremental costs and benefits stemming from the draft RTS compared to the current framework. </w:t>
      </w:r>
    </w:p>
    <w:p w:rsidR="00FC6372" w:rsidRDefault="00FC6372" w:rsidP="007F0C80">
      <w:pPr>
        <w:rPr>
          <w:lang w:val="en-US"/>
        </w:rPr>
      </w:pPr>
    </w:p>
    <w:p w:rsidR="007F0C80" w:rsidRPr="007F0C80" w:rsidRDefault="007F0C80" w:rsidP="007F0C80">
      <w:pPr>
        <w:rPr>
          <w:lang w:val="en-US"/>
        </w:rPr>
      </w:pPr>
      <w:r w:rsidRPr="007F0C80">
        <w:rPr>
          <w:lang w:val="en-US"/>
        </w:rPr>
        <w:t xml:space="preserve">For ETFs, the regime is new and </w:t>
      </w:r>
      <w:proofErr w:type="spellStart"/>
      <w:r w:rsidRPr="007F0C80">
        <w:rPr>
          <w:lang w:val="en-US"/>
        </w:rPr>
        <w:t>MiFIR</w:t>
      </w:r>
      <w:proofErr w:type="spellEnd"/>
      <w:r w:rsidRPr="007F0C80">
        <w:rPr>
          <w:lang w:val="en-US"/>
        </w:rPr>
        <w:t xml:space="preserve"> does not provide sufficient details to estimate robust costs and benefits. The baseline should therefore be the current situation (no transparency regime on EU level for ETFs) and respondents should include all costs and benefits stemming from the proposed draft RTS. In case trade transparency for ETFs is already market practice (e.g. introduction of transparency requirements at Member State level or required by trading venues</w:t>
      </w:r>
      <w:r w:rsidR="00DF1BC3">
        <w:rPr>
          <w:lang w:val="en-US"/>
        </w:rPr>
        <w:t>)</w:t>
      </w:r>
      <w:r w:rsidRPr="007F0C80">
        <w:rPr>
          <w:lang w:val="en-US"/>
        </w:rPr>
        <w:t xml:space="preserve">, please use the current market practice as the baseline.  </w:t>
      </w:r>
    </w:p>
    <w:p w:rsidR="007F0C80" w:rsidRDefault="007F0C80" w:rsidP="007F0C80">
      <w:pPr>
        <w:rPr>
          <w:lang w:val="en-US"/>
        </w:rPr>
      </w:pPr>
      <w:r w:rsidRPr="007F0C80">
        <w:rPr>
          <w:lang w:val="en-US"/>
        </w:rPr>
        <w:t>For the remaining equity instruments, i.e. depositary receipts and certificates, the baseline should be the current situation (no transparency regime on EU level) and respondents should include all costs and benefits stemming from the proposed draft RTS. In case trade transparency for ETFs is already market practice (e.g. introduction of transparency requirements at Member State level or required by trading venues</w:t>
      </w:r>
      <w:r w:rsidR="00DF1BC3">
        <w:rPr>
          <w:lang w:val="en-US"/>
        </w:rPr>
        <w:t>)</w:t>
      </w:r>
      <w:r w:rsidRPr="007F0C80">
        <w:rPr>
          <w:lang w:val="en-US"/>
        </w:rPr>
        <w:t xml:space="preserve">, please use the current market practice as the baseline.  </w:t>
      </w:r>
    </w:p>
    <w:p w:rsidR="00FC6372" w:rsidRDefault="00FC6372" w:rsidP="007F0C80">
      <w:pPr>
        <w:rPr>
          <w:b/>
          <w:lang w:val="en-US"/>
        </w:rPr>
      </w:pPr>
    </w:p>
    <w:p w:rsidR="008D479F" w:rsidRPr="00D62A16" w:rsidRDefault="008D479F" w:rsidP="007F0C80">
      <w:pPr>
        <w:rPr>
          <w:b/>
          <w:lang w:val="en-US"/>
        </w:rPr>
      </w:pPr>
      <w:r>
        <w:rPr>
          <w:b/>
          <w:lang w:val="en-US"/>
        </w:rPr>
        <w:t>The time period of calculations for questions requiring the provision of data is</w:t>
      </w:r>
      <w:r w:rsidR="002629CC">
        <w:rPr>
          <w:b/>
          <w:lang w:val="en-US"/>
        </w:rPr>
        <w:t xml:space="preserve"> 1 month (1-28 </w:t>
      </w:r>
      <w:r>
        <w:rPr>
          <w:b/>
          <w:lang w:val="en-US"/>
        </w:rPr>
        <w:t>February 2015</w:t>
      </w:r>
      <w:r w:rsidR="002629CC">
        <w:rPr>
          <w:b/>
          <w:lang w:val="en-US"/>
        </w:rPr>
        <w:t>)</w:t>
      </w:r>
    </w:p>
    <w:p w:rsidR="007F0C80" w:rsidRPr="007F0C80" w:rsidRDefault="007F0C80" w:rsidP="007F0C80">
      <w:pPr>
        <w:rPr>
          <w:lang w:val="en-US"/>
        </w:rPr>
      </w:pPr>
      <w:r w:rsidRPr="007F0C80">
        <w:rPr>
          <w:lang w:val="en-US"/>
        </w:rPr>
        <w:t xml:space="preserve"> </w:t>
      </w:r>
    </w:p>
    <w:p w:rsidR="007F0C80" w:rsidRPr="007F0C80" w:rsidRDefault="007F0C80" w:rsidP="007F0C80">
      <w:pPr>
        <w:rPr>
          <w:rStyle w:val="IntenseEmphasis"/>
          <w:lang w:val="en-US"/>
        </w:rPr>
      </w:pPr>
      <w:r w:rsidRPr="007F0C80">
        <w:rPr>
          <w:rStyle w:val="IntenseEmphasis"/>
          <w:lang w:val="en-US"/>
        </w:rPr>
        <w:t>Who should respond?</w:t>
      </w:r>
    </w:p>
    <w:p w:rsidR="007F0C80" w:rsidRPr="007F0C80" w:rsidRDefault="007F0C80" w:rsidP="007F0C80">
      <w:pPr>
        <w:rPr>
          <w:lang w:val="en-US"/>
        </w:rPr>
      </w:pPr>
      <w:r w:rsidRPr="007F0C80">
        <w:rPr>
          <w:lang w:val="en-US"/>
        </w:rPr>
        <w:t xml:space="preserve">Key stakeholders: Trading Venues (RMs and MTFs), investment firms </w:t>
      </w:r>
    </w:p>
    <w:p w:rsidR="006E39E4" w:rsidRDefault="007F0C80" w:rsidP="007F0C80">
      <w:pPr>
        <w:rPr>
          <w:lang w:val="en-US"/>
        </w:rPr>
      </w:pPr>
      <w:r w:rsidRPr="007F0C80">
        <w:rPr>
          <w:lang w:val="en-US"/>
        </w:rPr>
        <w:t>Other stakeholders: Fund management companies, end-investors, APAs, CTPs, NCAs</w:t>
      </w:r>
    </w:p>
    <w:p w:rsidR="006E39E4" w:rsidRDefault="006E39E4" w:rsidP="00E422AB">
      <w:pPr>
        <w:rPr>
          <w:lang w:val="en-US"/>
        </w:rPr>
      </w:pPr>
    </w:p>
    <w:p w:rsidR="006E39E4" w:rsidRDefault="007F0C80" w:rsidP="007F0C80">
      <w:pPr>
        <w:pStyle w:val="Heading2"/>
        <w:rPr>
          <w:lang w:val="en-US"/>
        </w:rPr>
      </w:pPr>
      <w:r w:rsidRPr="007F0C80">
        <w:rPr>
          <w:lang w:val="en-US"/>
        </w:rPr>
        <w:t>GENERAL INFORMATION</w:t>
      </w:r>
    </w:p>
    <w:p w:rsidR="006E39E4" w:rsidRDefault="006E39E4" w:rsidP="00E422AB">
      <w:pPr>
        <w:rPr>
          <w:lang w:val="en-US"/>
        </w:rPr>
      </w:pPr>
    </w:p>
    <w:p w:rsidR="007F0C80" w:rsidRDefault="007F0C80" w:rsidP="0025717D">
      <w:pPr>
        <w:pStyle w:val="Questionstyle"/>
        <w:numPr>
          <w:ilvl w:val="0"/>
          <w:numId w:val="10"/>
        </w:numPr>
      </w:pPr>
      <w:r w:rsidRPr="007F0C80">
        <w:t>Which type of equity products are yo</w:t>
      </w:r>
      <w:bookmarkStart w:id="0" w:name="_GoBack"/>
      <w:bookmarkEnd w:id="0"/>
      <w:r w:rsidRPr="007F0C80">
        <w:t xml:space="preserve">u </w:t>
      </w:r>
      <w:r w:rsidR="00BB6ED7">
        <w:t>trading/dealing or offering tr</w:t>
      </w:r>
      <w:r w:rsidR="00DF1BC3">
        <w:t>a</w:t>
      </w:r>
      <w:r w:rsidR="00BB6ED7">
        <w:t>ding in</w:t>
      </w:r>
      <w:r w:rsidRPr="007F0C80">
        <w:t xml:space="preserve"> (multiple answers possible)?</w:t>
      </w:r>
    </w:p>
    <w:p w:rsidR="000F4C39" w:rsidRPr="000F4C39" w:rsidRDefault="000F4C39" w:rsidP="000F4C39"/>
    <w:tbl>
      <w:tblPr>
        <w:tblStyle w:val="TableGrid"/>
        <w:tblW w:w="0" w:type="auto"/>
        <w:tblBorders>
          <w:insideH w:val="single" w:sz="6" w:space="0" w:color="auto"/>
          <w:insideV w:val="single" w:sz="6" w:space="0" w:color="auto"/>
        </w:tblBorders>
        <w:tblLook w:val="04A0" w:firstRow="1" w:lastRow="0" w:firstColumn="1" w:lastColumn="0" w:noHBand="0" w:noVBand="1"/>
      </w:tblPr>
      <w:tblGrid>
        <w:gridCol w:w="4644"/>
        <w:gridCol w:w="4644"/>
      </w:tblGrid>
      <w:tr w:rsidR="000F4C39" w:rsidTr="000F4C39">
        <w:tc>
          <w:tcPr>
            <w:tcW w:w="4644" w:type="dxa"/>
          </w:tcPr>
          <w:p w:rsidR="000F4C39" w:rsidRDefault="000F4C39" w:rsidP="00E422AB">
            <w:pPr>
              <w:rPr>
                <w:rFonts w:ascii="Arial" w:hAnsi="Arial" w:cs="Arial"/>
              </w:rPr>
            </w:pPr>
            <w:r w:rsidRPr="000F4C39">
              <w:rPr>
                <w:rFonts w:ascii="Arial" w:hAnsi="Arial" w:cs="Arial"/>
              </w:rPr>
              <w:t>Shares admitted on RM</w:t>
            </w:r>
          </w:p>
        </w:tc>
        <w:sdt>
          <w:sdtPr>
            <w:rPr>
              <w:rFonts w:ascii="Arial" w:hAnsi="Arial" w:cs="Arial"/>
            </w:rPr>
            <w:alias w:val="RTS_8_0001"/>
            <w:tag w:val="RTS_8_0001"/>
            <w:id w:val="1122880708"/>
            <w14:checkbox>
              <w14:checked w14:val="0"/>
              <w14:checkedState w14:val="2612" w14:font="MS Gothic"/>
              <w14:uncheckedState w14:val="2610" w14:font="MS Gothic"/>
            </w14:checkbox>
          </w:sdtPr>
          <w:sdtEndPr/>
          <w:sdtContent>
            <w:tc>
              <w:tcPr>
                <w:tcW w:w="4644" w:type="dxa"/>
              </w:tcPr>
              <w:p w:rsidR="000F4C39" w:rsidRDefault="00C866CF" w:rsidP="00E422AB">
                <w:pPr>
                  <w:rPr>
                    <w:rFonts w:ascii="Arial" w:hAnsi="Arial" w:cs="Arial"/>
                  </w:rPr>
                </w:pPr>
                <w:r>
                  <w:rPr>
                    <w:rFonts w:ascii="MS Gothic" w:eastAsia="MS Gothic" w:hAnsi="MS Gothic" w:cs="Arial" w:hint="eastAsia"/>
                  </w:rPr>
                  <w:t>☐</w:t>
                </w:r>
              </w:p>
            </w:tc>
          </w:sdtContent>
        </w:sdt>
      </w:tr>
      <w:tr w:rsidR="000F4C39" w:rsidTr="000F4C39">
        <w:tc>
          <w:tcPr>
            <w:tcW w:w="4644" w:type="dxa"/>
          </w:tcPr>
          <w:p w:rsidR="000F4C39" w:rsidRDefault="000F4C39" w:rsidP="00E422AB">
            <w:pPr>
              <w:rPr>
                <w:rFonts w:ascii="Arial" w:hAnsi="Arial" w:cs="Arial"/>
              </w:rPr>
            </w:pPr>
            <w:r w:rsidRPr="000F4C39">
              <w:rPr>
                <w:rFonts w:ascii="Arial" w:hAnsi="Arial" w:cs="Arial"/>
              </w:rPr>
              <w:t>Shares traded only on MTFs</w:t>
            </w:r>
          </w:p>
        </w:tc>
        <w:sdt>
          <w:sdtPr>
            <w:rPr>
              <w:rFonts w:ascii="Arial" w:hAnsi="Arial" w:cs="Arial"/>
            </w:rPr>
            <w:alias w:val="RTS_8_0002"/>
            <w:tag w:val="RTS_8_0002"/>
            <w:id w:val="-346865180"/>
            <w14:checkbox>
              <w14:checked w14:val="0"/>
              <w14:checkedState w14:val="2612" w14:font="MS Gothic"/>
              <w14:uncheckedState w14:val="2610" w14:font="MS Gothic"/>
            </w14:checkbox>
          </w:sdtPr>
          <w:sdtEndPr/>
          <w:sdtContent>
            <w:tc>
              <w:tcPr>
                <w:tcW w:w="4644" w:type="dxa"/>
              </w:tcPr>
              <w:p w:rsidR="000F4C39" w:rsidRDefault="00C866CF" w:rsidP="00E422AB">
                <w:pPr>
                  <w:rPr>
                    <w:rFonts w:ascii="Arial" w:hAnsi="Arial" w:cs="Arial"/>
                  </w:rPr>
                </w:pPr>
                <w:r>
                  <w:rPr>
                    <w:rFonts w:ascii="MS Gothic" w:eastAsia="MS Gothic" w:hAnsi="MS Gothic" w:cs="Arial" w:hint="eastAsia"/>
                  </w:rPr>
                  <w:t>☐</w:t>
                </w:r>
              </w:p>
            </w:tc>
          </w:sdtContent>
        </w:sdt>
      </w:tr>
      <w:tr w:rsidR="000F4C39" w:rsidTr="000F4C39">
        <w:tc>
          <w:tcPr>
            <w:tcW w:w="4644" w:type="dxa"/>
          </w:tcPr>
          <w:p w:rsidR="000F4C39" w:rsidRDefault="000F4C39" w:rsidP="00E422AB">
            <w:pPr>
              <w:rPr>
                <w:rFonts w:ascii="Arial" w:hAnsi="Arial" w:cs="Arial"/>
              </w:rPr>
            </w:pPr>
            <w:r w:rsidRPr="000F4C39">
              <w:rPr>
                <w:rFonts w:ascii="Arial" w:hAnsi="Arial" w:cs="Arial"/>
              </w:rPr>
              <w:t>Depositary receipts (DRs)</w:t>
            </w:r>
          </w:p>
        </w:tc>
        <w:sdt>
          <w:sdtPr>
            <w:rPr>
              <w:rFonts w:ascii="Arial" w:hAnsi="Arial" w:cs="Arial"/>
            </w:rPr>
            <w:alias w:val="RTS_8_0003"/>
            <w:tag w:val="RTS_8_0003"/>
            <w:id w:val="151416513"/>
            <w14:checkbox>
              <w14:checked w14:val="0"/>
              <w14:checkedState w14:val="2612" w14:font="MS Gothic"/>
              <w14:uncheckedState w14:val="2610" w14:font="MS Gothic"/>
            </w14:checkbox>
          </w:sdtPr>
          <w:sdtEndPr/>
          <w:sdtContent>
            <w:tc>
              <w:tcPr>
                <w:tcW w:w="4644" w:type="dxa"/>
              </w:tcPr>
              <w:p w:rsidR="000F4C39" w:rsidRDefault="000F4C39" w:rsidP="00E422AB">
                <w:pPr>
                  <w:rPr>
                    <w:rFonts w:ascii="Arial" w:hAnsi="Arial" w:cs="Arial"/>
                  </w:rPr>
                </w:pPr>
                <w:r>
                  <w:rPr>
                    <w:rFonts w:ascii="MS Gothic" w:eastAsia="MS Gothic" w:hAnsi="MS Gothic" w:cs="Arial" w:hint="eastAsia"/>
                  </w:rPr>
                  <w:t>☐</w:t>
                </w:r>
              </w:p>
            </w:tc>
          </w:sdtContent>
        </w:sdt>
      </w:tr>
      <w:tr w:rsidR="000F4C39" w:rsidTr="000F4C39">
        <w:tc>
          <w:tcPr>
            <w:tcW w:w="4644" w:type="dxa"/>
          </w:tcPr>
          <w:p w:rsidR="000F4C39" w:rsidRDefault="000F4C39" w:rsidP="00E422AB">
            <w:pPr>
              <w:rPr>
                <w:rFonts w:ascii="Arial" w:hAnsi="Arial" w:cs="Arial"/>
              </w:rPr>
            </w:pPr>
            <w:r w:rsidRPr="000F4C39">
              <w:rPr>
                <w:rFonts w:ascii="Arial" w:hAnsi="Arial" w:cs="Arial"/>
              </w:rPr>
              <w:t>ETFs</w:t>
            </w:r>
          </w:p>
        </w:tc>
        <w:sdt>
          <w:sdtPr>
            <w:rPr>
              <w:rFonts w:ascii="Arial" w:hAnsi="Arial" w:cs="Arial"/>
            </w:rPr>
            <w:alias w:val="RTS_8_0004"/>
            <w:tag w:val="RTS_8_0004"/>
            <w:id w:val="1238284317"/>
            <w14:checkbox>
              <w14:checked w14:val="0"/>
              <w14:checkedState w14:val="2612" w14:font="MS Gothic"/>
              <w14:uncheckedState w14:val="2610" w14:font="MS Gothic"/>
            </w14:checkbox>
          </w:sdtPr>
          <w:sdtEndPr/>
          <w:sdtContent>
            <w:tc>
              <w:tcPr>
                <w:tcW w:w="4644" w:type="dxa"/>
              </w:tcPr>
              <w:p w:rsidR="000F4C39" w:rsidRDefault="000F4C39" w:rsidP="00E422AB">
                <w:pPr>
                  <w:rPr>
                    <w:rFonts w:ascii="Arial" w:hAnsi="Arial" w:cs="Arial"/>
                  </w:rPr>
                </w:pPr>
                <w:r>
                  <w:rPr>
                    <w:rFonts w:ascii="MS Gothic" w:eastAsia="MS Gothic" w:hAnsi="MS Gothic" w:cs="Arial" w:hint="eastAsia"/>
                  </w:rPr>
                  <w:t>☐</w:t>
                </w:r>
              </w:p>
            </w:tc>
          </w:sdtContent>
        </w:sdt>
      </w:tr>
      <w:tr w:rsidR="000F4C39" w:rsidTr="000F4C39">
        <w:tc>
          <w:tcPr>
            <w:tcW w:w="4644" w:type="dxa"/>
          </w:tcPr>
          <w:p w:rsidR="000F4C39" w:rsidRDefault="000F4C39" w:rsidP="00E422AB">
            <w:pPr>
              <w:rPr>
                <w:rFonts w:ascii="Arial" w:hAnsi="Arial" w:cs="Arial"/>
              </w:rPr>
            </w:pPr>
            <w:r w:rsidRPr="000F4C39">
              <w:rPr>
                <w:rFonts w:ascii="Arial" w:hAnsi="Arial" w:cs="Arial"/>
              </w:rPr>
              <w:t>Certificates</w:t>
            </w:r>
          </w:p>
        </w:tc>
        <w:sdt>
          <w:sdtPr>
            <w:rPr>
              <w:rFonts w:ascii="Arial" w:hAnsi="Arial" w:cs="Arial"/>
            </w:rPr>
            <w:alias w:val="RTS_8_0005"/>
            <w:tag w:val="RTS_8_0005"/>
            <w:id w:val="-1699387577"/>
            <w14:checkbox>
              <w14:checked w14:val="0"/>
              <w14:checkedState w14:val="2612" w14:font="MS Gothic"/>
              <w14:uncheckedState w14:val="2610" w14:font="MS Gothic"/>
            </w14:checkbox>
          </w:sdtPr>
          <w:sdtEndPr/>
          <w:sdtContent>
            <w:tc>
              <w:tcPr>
                <w:tcW w:w="4644" w:type="dxa"/>
              </w:tcPr>
              <w:p w:rsidR="000F4C39" w:rsidRDefault="000F4C39" w:rsidP="00E422AB">
                <w:pPr>
                  <w:rPr>
                    <w:rFonts w:ascii="Arial" w:hAnsi="Arial" w:cs="Arial"/>
                  </w:rPr>
                </w:pPr>
                <w:r>
                  <w:rPr>
                    <w:rFonts w:ascii="MS Gothic" w:eastAsia="MS Gothic" w:hAnsi="MS Gothic" w:cs="Arial" w:hint="eastAsia"/>
                  </w:rPr>
                  <w:t>☐</w:t>
                </w:r>
              </w:p>
            </w:tc>
          </w:sdtContent>
        </w:sdt>
      </w:tr>
    </w:tbl>
    <w:p w:rsidR="007F0C80" w:rsidRDefault="007F0C80" w:rsidP="00E422AB">
      <w:pPr>
        <w:rPr>
          <w:rFonts w:ascii="Arial" w:hAnsi="Arial" w:cs="Arial"/>
        </w:rPr>
      </w:pPr>
    </w:p>
    <w:p w:rsidR="00850228" w:rsidRDefault="00850228" w:rsidP="008F5C09">
      <w:pPr>
        <w:pStyle w:val="Questionstyle"/>
      </w:pPr>
      <w:r w:rsidRPr="00850228">
        <w:t>Are trade transparency requirements for equity instruments other than shares already market practice?</w:t>
      </w:r>
    </w:p>
    <w:p w:rsidR="00850228" w:rsidRDefault="00850228" w:rsidP="008F5C09">
      <w:pPr>
        <w:pStyle w:val="q2"/>
      </w:pPr>
      <w:r>
        <w:t xml:space="preserve">Depositary receipts </w:t>
      </w:r>
      <w:r w:rsidR="005A7C09">
        <w:t xml:space="preserve"> </w:t>
      </w:r>
    </w:p>
    <w:p w:rsidR="005A7C09" w:rsidRPr="005A7C09" w:rsidRDefault="00C866CF" w:rsidP="005A7C09">
      <w:sdt>
        <w:sdtPr>
          <w:rPr>
            <w:rFonts w:ascii="Arial" w:hAnsi="Arial" w:cs="Arial"/>
          </w:rPr>
          <w:alias w:val="RTS_8_0006"/>
          <w:tag w:val="RTS_8_0006"/>
          <w:id w:val="-240339667"/>
          <w:showingPlcHdr/>
          <w:comboBox>
            <w:listItem w:displayText="Yes" w:value="Yes"/>
            <w:listItem w:displayText="No" w:value="No"/>
          </w:comboBox>
        </w:sdtPr>
        <w:sdtEndPr/>
        <w:sdtContent>
          <w:r w:rsidR="005A7C09" w:rsidRPr="00AB6D88">
            <w:rPr>
              <w:rStyle w:val="PlaceholderText"/>
              <w:rFonts w:ascii="Arial" w:hAnsi="Arial" w:cs="Arial"/>
            </w:rPr>
            <w:t>Choose an item.</w:t>
          </w:r>
        </w:sdtContent>
      </w:sdt>
    </w:p>
    <w:p w:rsidR="00850228" w:rsidRDefault="005A7C09" w:rsidP="008F5C09">
      <w:pPr>
        <w:pStyle w:val="q2"/>
      </w:pPr>
      <w:r>
        <w:t>ETFs</w:t>
      </w:r>
    </w:p>
    <w:p w:rsidR="005A7C09" w:rsidRPr="005A7C09" w:rsidRDefault="00C866CF" w:rsidP="005A7C09">
      <w:sdt>
        <w:sdtPr>
          <w:rPr>
            <w:rFonts w:ascii="Arial" w:hAnsi="Arial" w:cs="Arial"/>
          </w:rPr>
          <w:alias w:val="RTS_8_0007"/>
          <w:tag w:val="RTS_8_0007"/>
          <w:id w:val="-1402053663"/>
          <w:showingPlcHdr/>
          <w:comboBox>
            <w:listItem w:displayText="Yes" w:value="Yes"/>
            <w:listItem w:displayText="No" w:value="No"/>
          </w:comboBox>
        </w:sdtPr>
        <w:sdtEndPr/>
        <w:sdtContent>
          <w:r w:rsidR="005A7C09" w:rsidRPr="00AB6D88">
            <w:rPr>
              <w:rStyle w:val="PlaceholderText"/>
              <w:rFonts w:ascii="Arial" w:hAnsi="Arial" w:cs="Arial"/>
            </w:rPr>
            <w:t>Choose an item.</w:t>
          </w:r>
        </w:sdtContent>
      </w:sdt>
    </w:p>
    <w:p w:rsidR="00850228" w:rsidRDefault="005A7C09" w:rsidP="008F5C09">
      <w:pPr>
        <w:pStyle w:val="q2"/>
      </w:pPr>
      <w:r>
        <w:t>Certificates</w:t>
      </w:r>
    </w:p>
    <w:p w:rsidR="005A7C09" w:rsidRPr="005A7C09" w:rsidRDefault="00C866CF" w:rsidP="005A7C09">
      <w:sdt>
        <w:sdtPr>
          <w:rPr>
            <w:rFonts w:ascii="Arial" w:hAnsi="Arial" w:cs="Arial"/>
          </w:rPr>
          <w:alias w:val="RTS_8_0008"/>
          <w:tag w:val="RTS_8_0008"/>
          <w:id w:val="-385032113"/>
          <w:showingPlcHdr/>
          <w:comboBox>
            <w:listItem w:displayText="Yes" w:value="Yes"/>
            <w:listItem w:displayText="No" w:value="No"/>
          </w:comboBox>
        </w:sdtPr>
        <w:sdtEndPr/>
        <w:sdtContent>
          <w:r w:rsidR="005A7C09" w:rsidRPr="00AB6D88">
            <w:rPr>
              <w:rStyle w:val="PlaceholderText"/>
              <w:rFonts w:ascii="Arial" w:hAnsi="Arial" w:cs="Arial"/>
            </w:rPr>
            <w:t>Choose an item.</w:t>
          </w:r>
        </w:sdtContent>
      </w:sdt>
    </w:p>
    <w:p w:rsidR="007F0C80" w:rsidRDefault="007F0C80" w:rsidP="00E422AB">
      <w:pPr>
        <w:rPr>
          <w:rFonts w:ascii="Arial" w:hAnsi="Arial" w:cs="Arial"/>
        </w:rPr>
      </w:pPr>
    </w:p>
    <w:p w:rsidR="005A7C09" w:rsidRDefault="005A7C09" w:rsidP="008F5C09">
      <w:pPr>
        <w:pStyle w:val="Questionstyle"/>
      </w:pPr>
      <w:r w:rsidRPr="005A7C09">
        <w:t>If yes, please describe briefly current market practice</w:t>
      </w:r>
      <w:r w:rsidR="002629CC">
        <w:t xml:space="preserve"> and whether  you comply with it</w:t>
      </w:r>
    </w:p>
    <w:p w:rsidR="007F0C80" w:rsidRDefault="00C866CF" w:rsidP="00E422AB">
      <w:pPr>
        <w:rPr>
          <w:rFonts w:ascii="Arial" w:hAnsi="Arial" w:cs="Arial"/>
        </w:rPr>
      </w:pPr>
      <w:sdt>
        <w:sdtPr>
          <w:alias w:val="RTS_8_0009"/>
          <w:tag w:val="RTS_8_0009"/>
          <w:id w:val="-85543366"/>
          <w:showingPlcHdr/>
          <w:text w:multiLine="1"/>
        </w:sdtPr>
        <w:sdtEndPr/>
        <w:sdtContent>
          <w:r w:rsidR="005A7C09" w:rsidRPr="00C65F80">
            <w:rPr>
              <w:rStyle w:val="PlaceholderText"/>
            </w:rPr>
            <w:t>Click here to enter text.</w:t>
          </w:r>
        </w:sdtContent>
      </w:sdt>
    </w:p>
    <w:p w:rsidR="005A7C09" w:rsidRDefault="005A7C09" w:rsidP="00E422AB">
      <w:pPr>
        <w:rPr>
          <w:rFonts w:ascii="Arial" w:hAnsi="Arial" w:cs="Arial"/>
        </w:rPr>
      </w:pPr>
    </w:p>
    <w:p w:rsidR="0015456B" w:rsidRDefault="0015456B" w:rsidP="0015456B">
      <w:pPr>
        <w:pStyle w:val="Heading2"/>
      </w:pPr>
      <w:r w:rsidRPr="0015456B">
        <w:t>PRE-TRADE TRANSPARENCY FOR EQUITY AND EQUITY-LIKE INSTRUMENTS</w:t>
      </w:r>
    </w:p>
    <w:p w:rsidR="005A7C09" w:rsidRDefault="005A7C09" w:rsidP="00E422AB">
      <w:pPr>
        <w:rPr>
          <w:rFonts w:ascii="Arial" w:hAnsi="Arial" w:cs="Arial"/>
        </w:rPr>
      </w:pPr>
    </w:p>
    <w:p w:rsidR="0015456B" w:rsidRPr="0015456B" w:rsidRDefault="0015456B" w:rsidP="0015456B">
      <w:pPr>
        <w:pStyle w:val="Heading3"/>
        <w:rPr>
          <w:b/>
        </w:rPr>
      </w:pPr>
      <w:r w:rsidRPr="0015456B">
        <w:rPr>
          <w:b/>
        </w:rPr>
        <w:t>Pre-trade transparency obligations in accordance with the trading systems [Article 3 and Table 3 of Annex I of the Draft RTS 8]</w:t>
      </w:r>
    </w:p>
    <w:p w:rsidR="005A7C09" w:rsidRDefault="005A7C09" w:rsidP="00E422AB">
      <w:pPr>
        <w:rPr>
          <w:rFonts w:ascii="Arial" w:hAnsi="Arial" w:cs="Arial"/>
        </w:rPr>
      </w:pPr>
    </w:p>
    <w:p w:rsidR="005A7C09" w:rsidRPr="0015456B" w:rsidRDefault="0015456B" w:rsidP="00E422AB">
      <w:pPr>
        <w:rPr>
          <w:rStyle w:val="Strong"/>
        </w:rPr>
      </w:pPr>
      <w:r w:rsidRPr="0015456B">
        <w:rPr>
          <w:rStyle w:val="Strong"/>
        </w:rPr>
        <w:t>Compliance cost - shares and ETFs:</w:t>
      </w:r>
    </w:p>
    <w:p w:rsidR="005A7C09" w:rsidRDefault="005A7C09" w:rsidP="00E422AB">
      <w:pPr>
        <w:rPr>
          <w:rFonts w:ascii="Arial" w:hAnsi="Arial" w:cs="Arial"/>
        </w:rPr>
      </w:pPr>
    </w:p>
    <w:p w:rsidR="0015456B" w:rsidRDefault="0015456B" w:rsidP="0025717D">
      <w:pPr>
        <w:pStyle w:val="Questionstyle"/>
        <w:numPr>
          <w:ilvl w:val="0"/>
          <w:numId w:val="14"/>
        </w:numPr>
      </w:pPr>
      <w:r w:rsidRPr="0015456B">
        <w:t xml:space="preserve">Please provide an estimate of expected compliance costs </w:t>
      </w:r>
      <w:r w:rsidR="0090415B">
        <w:t xml:space="preserve">(both absolute and relative) </w:t>
      </w:r>
      <w:r w:rsidRPr="0015456B">
        <w:t xml:space="preserve">for meeting the pre-trade transparency requirements presented in Table 3 of Annex I of Draft RTS 8. Please fill in the fields applicable to you. </w:t>
      </w:r>
    </w:p>
    <w:p w:rsidR="007B13E4" w:rsidRDefault="007B13E4" w:rsidP="0041172F">
      <w:pPr>
        <w:keepNext/>
        <w:keepLines/>
      </w:pPr>
    </w:p>
    <w:p w:rsidR="00FC6372" w:rsidRDefault="00FC6372" w:rsidP="00FC6372">
      <w:r w:rsidRPr="002F5B09">
        <w:rPr>
          <w:lang w:val="en-US"/>
        </w:rPr>
        <w:t xml:space="preserve">In terms of compliance costs, ESMA is aware that accurate estimates of implementation and running costs may not yet be available, so in those cases, please either indicate your best estimate </w:t>
      </w:r>
      <w:r w:rsidR="0090415B">
        <w:rPr>
          <w:lang w:val="en-US"/>
        </w:rPr>
        <w:t xml:space="preserve">for total compliance costs </w:t>
      </w:r>
      <w:r w:rsidRPr="002F5B09">
        <w:rPr>
          <w:lang w:val="en-US"/>
        </w:rPr>
        <w:t xml:space="preserve">in monetary terms or </w:t>
      </w:r>
      <w:r>
        <w:rPr>
          <w:lang w:val="en-US"/>
        </w:rPr>
        <w:t xml:space="preserve">provide an estimate choosing </w:t>
      </w:r>
      <w:r w:rsidRPr="002F5B09">
        <w:rPr>
          <w:lang w:val="en-US"/>
        </w:rPr>
        <w:t>among the following intervals:</w:t>
      </w:r>
      <w:r w:rsidRPr="002F5B09">
        <w:t xml:space="preserve"> </w:t>
      </w:r>
      <w:r w:rsidRPr="00421D36">
        <w:rPr>
          <w:b/>
          <w:lang w:val="en-US"/>
        </w:rPr>
        <w:t>[Very Low]</w:t>
      </w:r>
      <w:r w:rsidRPr="002F5B09">
        <w:rPr>
          <w:lang w:val="en-US"/>
        </w:rPr>
        <w:t xml:space="preserve"> </w:t>
      </w:r>
      <w:r>
        <w:rPr>
          <w:lang w:val="en-US"/>
        </w:rPr>
        <w:t>when l</w:t>
      </w:r>
      <w:r w:rsidRPr="002F5B09">
        <w:rPr>
          <w:lang w:val="en-US"/>
        </w:rPr>
        <w:t xml:space="preserve">ess than 50k, </w:t>
      </w:r>
      <w:r w:rsidRPr="00421D36">
        <w:rPr>
          <w:b/>
          <w:lang w:val="en-US"/>
        </w:rPr>
        <w:t>[Low]</w:t>
      </w:r>
      <w:r w:rsidRPr="002F5B09">
        <w:rPr>
          <w:lang w:val="en-US"/>
        </w:rPr>
        <w:t xml:space="preserve"> </w:t>
      </w:r>
      <w:r>
        <w:rPr>
          <w:lang w:val="en-US"/>
        </w:rPr>
        <w:t xml:space="preserve">when between </w:t>
      </w:r>
      <w:r w:rsidRPr="002F5B09">
        <w:rPr>
          <w:lang w:val="en-US"/>
        </w:rPr>
        <w:t xml:space="preserve">50k-250k, </w:t>
      </w:r>
      <w:r w:rsidRPr="00421D36">
        <w:rPr>
          <w:b/>
          <w:lang w:val="en-US"/>
        </w:rPr>
        <w:t xml:space="preserve">[Medium low] </w:t>
      </w:r>
      <w:r>
        <w:rPr>
          <w:lang w:val="en-US"/>
        </w:rPr>
        <w:t>when</w:t>
      </w:r>
      <w:r w:rsidRPr="002F5B09">
        <w:rPr>
          <w:lang w:val="en-US"/>
        </w:rPr>
        <w:t xml:space="preserve"> </w:t>
      </w:r>
      <w:r>
        <w:rPr>
          <w:lang w:val="en-US"/>
        </w:rPr>
        <w:t>between</w:t>
      </w:r>
      <w:r w:rsidRPr="002F5B09">
        <w:rPr>
          <w:lang w:val="en-US"/>
        </w:rPr>
        <w:t xml:space="preserve"> 250k-1m, </w:t>
      </w:r>
      <w:r w:rsidRPr="00421D36">
        <w:rPr>
          <w:b/>
          <w:lang w:val="en-US"/>
        </w:rPr>
        <w:t>[Medium High]</w:t>
      </w:r>
      <w:r w:rsidRPr="002F5B09">
        <w:rPr>
          <w:lang w:val="en-US"/>
        </w:rPr>
        <w:t xml:space="preserve"> </w:t>
      </w:r>
      <w:r>
        <w:rPr>
          <w:lang w:val="en-US"/>
        </w:rPr>
        <w:t>when</w:t>
      </w:r>
      <w:r w:rsidRPr="002F5B09">
        <w:rPr>
          <w:lang w:val="en-US"/>
        </w:rPr>
        <w:t xml:space="preserve"> </w:t>
      </w:r>
      <w:r>
        <w:rPr>
          <w:lang w:val="en-US"/>
        </w:rPr>
        <w:t xml:space="preserve">between </w:t>
      </w:r>
      <w:r w:rsidRPr="002F5B09">
        <w:rPr>
          <w:lang w:val="en-US"/>
        </w:rPr>
        <w:t xml:space="preserve">1m - 5m, </w:t>
      </w:r>
      <w:r w:rsidRPr="00421D36">
        <w:rPr>
          <w:b/>
          <w:lang w:val="en-US"/>
        </w:rPr>
        <w:t xml:space="preserve">[High] </w:t>
      </w:r>
      <w:r>
        <w:rPr>
          <w:lang w:val="en-US"/>
        </w:rPr>
        <w:t>when between 5m -10m</w:t>
      </w:r>
      <w:r w:rsidRPr="002F5B09">
        <w:rPr>
          <w:lang w:val="en-US"/>
        </w:rPr>
        <w:t xml:space="preserve">, </w:t>
      </w:r>
      <w:r w:rsidRPr="00421D36">
        <w:rPr>
          <w:b/>
          <w:lang w:val="en-US"/>
        </w:rPr>
        <w:t>[Very high]</w:t>
      </w:r>
      <w:r w:rsidRPr="002F5B09">
        <w:rPr>
          <w:lang w:val="en-US"/>
        </w:rPr>
        <w:t xml:space="preserve"> </w:t>
      </w:r>
      <w:r>
        <w:rPr>
          <w:lang w:val="en-US"/>
        </w:rPr>
        <w:t>when</w:t>
      </w:r>
      <w:r w:rsidRPr="002F5B09">
        <w:rPr>
          <w:lang w:val="en-US"/>
        </w:rPr>
        <w:t xml:space="preserve"> </w:t>
      </w:r>
      <w:r>
        <w:rPr>
          <w:lang w:val="en-US"/>
        </w:rPr>
        <w:t>m</w:t>
      </w:r>
      <w:r w:rsidRPr="002F5B09">
        <w:rPr>
          <w:lang w:val="en-US"/>
        </w:rPr>
        <w:t xml:space="preserve">ore than 10m. </w:t>
      </w:r>
    </w:p>
    <w:p w:rsidR="00FC6372" w:rsidDel="00A05D67" w:rsidRDefault="00FC6372" w:rsidP="0041172F">
      <w:pPr>
        <w:keepNext/>
        <w:keepLines/>
        <w:rPr>
          <w:del w:id="1" w:author="Charlotte Sickermann" w:date="2015-02-27T14:42:00Z"/>
        </w:rPr>
        <w:sectPr w:rsidR="00FC6372" w:rsidDel="00A05D67" w:rsidSect="00043A91">
          <w:headerReference w:type="default" r:id="rId12"/>
          <w:footerReference w:type="default" r:id="rId13"/>
          <w:pgSz w:w="11906" w:h="16838"/>
          <w:pgMar w:top="1702" w:right="1417" w:bottom="1417" w:left="1417" w:header="708" w:footer="708" w:gutter="0"/>
          <w:cols w:space="708"/>
          <w:docGrid w:linePitch="360"/>
        </w:sectPr>
      </w:pPr>
    </w:p>
    <w:p w:rsidR="002804C7" w:rsidRPr="002804C7" w:rsidRDefault="002804C7" w:rsidP="0041172F">
      <w:pPr>
        <w:keepNext/>
        <w:keepLines/>
      </w:pPr>
    </w:p>
    <w:p w:rsidR="001C45D7" w:rsidRDefault="001C45D7" w:rsidP="0041172F">
      <w:pPr>
        <w:keepNext/>
        <w:keepLines/>
      </w:pPr>
    </w:p>
    <w:tbl>
      <w:tblPr>
        <w:tblStyle w:val="TableGrid"/>
        <w:tblW w:w="10915" w:type="dxa"/>
        <w:tblInd w:w="-743" w:type="dxa"/>
        <w:tblLayout w:type="fixed"/>
        <w:tblLook w:val="04A0" w:firstRow="1" w:lastRow="0" w:firstColumn="1" w:lastColumn="0" w:noHBand="0" w:noVBand="1"/>
      </w:tblPr>
      <w:tblGrid>
        <w:gridCol w:w="1418"/>
        <w:gridCol w:w="1417"/>
        <w:gridCol w:w="3261"/>
        <w:gridCol w:w="1559"/>
        <w:gridCol w:w="1701"/>
        <w:gridCol w:w="1559"/>
      </w:tblGrid>
      <w:tr w:rsidR="007B13E4" w:rsidRPr="00DC1F96" w:rsidTr="00973921">
        <w:trPr>
          <w:trHeight w:val="1085"/>
        </w:trPr>
        <w:tc>
          <w:tcPr>
            <w:tcW w:w="1418" w:type="dxa"/>
            <w:vMerge w:val="restart"/>
            <w:vAlign w:val="center"/>
          </w:tcPr>
          <w:p w:rsidR="007B13E4" w:rsidRPr="00DC1F96" w:rsidRDefault="007B13E4" w:rsidP="0041172F">
            <w:pPr>
              <w:keepNext/>
              <w:keepLines/>
              <w:jc w:val="center"/>
              <w:rPr>
                <w:rFonts w:ascii="Arial" w:hAnsi="Arial" w:cs="Arial"/>
                <w:b/>
                <w:i/>
                <w:sz w:val="20"/>
              </w:rPr>
            </w:pPr>
            <w:r w:rsidRPr="00DC1F96">
              <w:rPr>
                <w:rFonts w:ascii="Arial" w:hAnsi="Arial" w:cs="Arial"/>
                <w:b/>
                <w:i/>
                <w:sz w:val="20"/>
              </w:rPr>
              <w:t>Trading system</w:t>
            </w:r>
          </w:p>
        </w:tc>
        <w:tc>
          <w:tcPr>
            <w:tcW w:w="1417" w:type="dxa"/>
            <w:vMerge w:val="restart"/>
            <w:vAlign w:val="center"/>
          </w:tcPr>
          <w:p w:rsidR="007B13E4" w:rsidRPr="00DC1F96" w:rsidRDefault="007B13E4" w:rsidP="0041172F">
            <w:pPr>
              <w:keepNext/>
              <w:keepLines/>
              <w:jc w:val="center"/>
              <w:rPr>
                <w:rFonts w:ascii="Arial" w:hAnsi="Arial" w:cs="Arial"/>
                <w:b/>
                <w:i/>
                <w:sz w:val="20"/>
              </w:rPr>
            </w:pPr>
            <w:r>
              <w:rPr>
                <w:rFonts w:ascii="Arial" w:hAnsi="Arial" w:cs="Arial"/>
                <w:b/>
                <w:i/>
                <w:sz w:val="20"/>
              </w:rPr>
              <w:t>Financial instrument</w:t>
            </w:r>
          </w:p>
        </w:tc>
        <w:tc>
          <w:tcPr>
            <w:tcW w:w="3261" w:type="dxa"/>
            <w:vMerge w:val="restart"/>
            <w:vAlign w:val="center"/>
          </w:tcPr>
          <w:p w:rsidR="007B13E4" w:rsidRPr="00DC1F96" w:rsidRDefault="007B13E4" w:rsidP="00FC6372">
            <w:pPr>
              <w:keepNext/>
              <w:keepLines/>
              <w:jc w:val="center"/>
              <w:rPr>
                <w:rFonts w:ascii="Arial" w:hAnsi="Arial" w:cs="Arial"/>
                <w:b/>
                <w:i/>
                <w:sz w:val="20"/>
              </w:rPr>
            </w:pPr>
            <w:r w:rsidRPr="00DC1F96">
              <w:rPr>
                <w:rFonts w:ascii="Arial" w:hAnsi="Arial" w:cs="Arial"/>
                <w:b/>
                <w:i/>
                <w:sz w:val="20"/>
              </w:rPr>
              <w:t>Main area of expected costs - IT costs, Training costs, Staff costs (number of people/hours and cost per person)</w:t>
            </w:r>
          </w:p>
        </w:tc>
        <w:tc>
          <w:tcPr>
            <w:tcW w:w="3260" w:type="dxa"/>
            <w:gridSpan w:val="2"/>
            <w:vAlign w:val="center"/>
          </w:tcPr>
          <w:p w:rsidR="007B13E4" w:rsidRDefault="007B13E4" w:rsidP="0041172F">
            <w:pPr>
              <w:keepNext/>
              <w:keepLines/>
              <w:jc w:val="center"/>
              <w:rPr>
                <w:rFonts w:ascii="Arial" w:hAnsi="Arial" w:cs="Arial"/>
                <w:b/>
                <w:i/>
                <w:sz w:val="20"/>
              </w:rPr>
            </w:pPr>
            <w:r w:rsidRPr="00DC1F96">
              <w:rPr>
                <w:rFonts w:ascii="Arial" w:hAnsi="Arial" w:cs="Arial"/>
                <w:b/>
                <w:i/>
                <w:sz w:val="20"/>
              </w:rPr>
              <w:t xml:space="preserve">Total </w:t>
            </w:r>
            <w:r w:rsidR="0090415B">
              <w:rPr>
                <w:rFonts w:ascii="Arial" w:hAnsi="Arial" w:cs="Arial"/>
                <w:b/>
                <w:i/>
                <w:sz w:val="20"/>
              </w:rPr>
              <w:t xml:space="preserve">compliance </w:t>
            </w:r>
            <w:r w:rsidRPr="00DC1F96">
              <w:rPr>
                <w:rFonts w:ascii="Arial" w:hAnsi="Arial" w:cs="Arial"/>
                <w:b/>
                <w:i/>
                <w:sz w:val="20"/>
              </w:rPr>
              <w:t>costs</w:t>
            </w:r>
            <w:r>
              <w:rPr>
                <w:rFonts w:ascii="Arial" w:hAnsi="Arial" w:cs="Arial"/>
                <w:b/>
                <w:i/>
                <w:sz w:val="20"/>
              </w:rPr>
              <w:t xml:space="preserve"> </w:t>
            </w:r>
          </w:p>
          <w:p w:rsidR="007B13E4" w:rsidRPr="00DC1F96" w:rsidRDefault="007B13E4" w:rsidP="0041172F">
            <w:pPr>
              <w:keepNext/>
              <w:keepLines/>
              <w:jc w:val="center"/>
              <w:rPr>
                <w:rFonts w:ascii="Arial" w:hAnsi="Arial" w:cs="Arial"/>
                <w:b/>
                <w:i/>
                <w:sz w:val="20"/>
              </w:rPr>
            </w:pPr>
            <w:r>
              <w:rPr>
                <w:rFonts w:ascii="Arial" w:hAnsi="Arial" w:cs="Arial"/>
                <w:b/>
                <w:i/>
                <w:sz w:val="20"/>
              </w:rPr>
              <w:t>(</w:t>
            </w:r>
            <w:r w:rsidRPr="005D354E">
              <w:rPr>
                <w:rFonts w:ascii="Arial" w:hAnsi="Arial" w:cs="Arial"/>
                <w:b/>
                <w:i/>
                <w:sz w:val="20"/>
              </w:rPr>
              <w:t>in thousands of Euros</w:t>
            </w:r>
            <w:r>
              <w:rPr>
                <w:rFonts w:ascii="Arial" w:hAnsi="Arial" w:cs="Arial"/>
                <w:b/>
                <w:i/>
                <w:sz w:val="20"/>
              </w:rPr>
              <w:t>)</w:t>
            </w:r>
          </w:p>
        </w:tc>
        <w:tc>
          <w:tcPr>
            <w:tcW w:w="1559" w:type="dxa"/>
          </w:tcPr>
          <w:p w:rsidR="007B13E4" w:rsidRPr="00DC1F96" w:rsidRDefault="007B13E4" w:rsidP="0041172F">
            <w:pPr>
              <w:keepNext/>
              <w:keepLines/>
              <w:jc w:val="center"/>
              <w:rPr>
                <w:rFonts w:ascii="Arial" w:hAnsi="Arial" w:cs="Arial"/>
                <w:b/>
                <w:i/>
                <w:sz w:val="20"/>
              </w:rPr>
            </w:pPr>
            <w:r>
              <w:rPr>
                <w:rFonts w:ascii="Arial" w:hAnsi="Arial" w:cs="Arial"/>
                <w:b/>
                <w:i/>
                <w:sz w:val="20"/>
              </w:rPr>
              <w:t>In relation to the size of your business, would you describe those compliance costs as</w:t>
            </w:r>
          </w:p>
        </w:tc>
      </w:tr>
      <w:tr w:rsidR="007B13E4" w:rsidRPr="00DC1F96" w:rsidTr="00973921">
        <w:tc>
          <w:tcPr>
            <w:tcW w:w="1418" w:type="dxa"/>
            <w:vMerge/>
          </w:tcPr>
          <w:p w:rsidR="007B13E4" w:rsidRPr="00DC1F96" w:rsidRDefault="007B13E4" w:rsidP="0041172F">
            <w:pPr>
              <w:keepNext/>
              <w:keepLines/>
              <w:rPr>
                <w:rFonts w:ascii="Arial" w:hAnsi="Arial" w:cs="Arial"/>
                <w:b/>
                <w:i/>
                <w:sz w:val="20"/>
              </w:rPr>
            </w:pPr>
          </w:p>
        </w:tc>
        <w:tc>
          <w:tcPr>
            <w:tcW w:w="1417" w:type="dxa"/>
            <w:vMerge/>
          </w:tcPr>
          <w:p w:rsidR="007B13E4" w:rsidRPr="00DC1F96" w:rsidRDefault="007B13E4" w:rsidP="0041172F">
            <w:pPr>
              <w:keepNext/>
              <w:keepLines/>
              <w:rPr>
                <w:rFonts w:ascii="Arial" w:hAnsi="Arial" w:cs="Arial"/>
                <w:i/>
                <w:sz w:val="20"/>
              </w:rPr>
            </w:pPr>
          </w:p>
        </w:tc>
        <w:tc>
          <w:tcPr>
            <w:tcW w:w="3261" w:type="dxa"/>
            <w:vMerge/>
          </w:tcPr>
          <w:p w:rsidR="007B13E4" w:rsidRPr="00DC1F96" w:rsidRDefault="007B13E4" w:rsidP="0041172F">
            <w:pPr>
              <w:keepNext/>
              <w:keepLines/>
              <w:rPr>
                <w:rFonts w:ascii="Arial" w:hAnsi="Arial" w:cs="Arial"/>
                <w:i/>
                <w:sz w:val="20"/>
              </w:rPr>
            </w:pPr>
          </w:p>
        </w:tc>
        <w:tc>
          <w:tcPr>
            <w:tcW w:w="1559" w:type="dxa"/>
          </w:tcPr>
          <w:p w:rsidR="007B13E4" w:rsidRPr="007B35BB" w:rsidRDefault="007B13E4" w:rsidP="0041172F">
            <w:pPr>
              <w:keepNext/>
              <w:keepLines/>
              <w:rPr>
                <w:rFonts w:ascii="Arial" w:hAnsi="Arial" w:cs="Arial"/>
                <w:b/>
                <w:i/>
                <w:sz w:val="20"/>
              </w:rPr>
            </w:pPr>
            <w:r w:rsidRPr="007B35BB">
              <w:rPr>
                <w:rFonts w:ascii="Arial" w:hAnsi="Arial" w:cs="Arial"/>
                <w:b/>
                <w:i/>
                <w:sz w:val="20"/>
              </w:rPr>
              <w:t>One-off</w:t>
            </w:r>
          </w:p>
        </w:tc>
        <w:tc>
          <w:tcPr>
            <w:tcW w:w="1701" w:type="dxa"/>
          </w:tcPr>
          <w:p w:rsidR="007B13E4" w:rsidRPr="007B35BB" w:rsidRDefault="007B13E4" w:rsidP="0041172F">
            <w:pPr>
              <w:keepNext/>
              <w:keepLines/>
              <w:rPr>
                <w:rFonts w:ascii="Arial" w:hAnsi="Arial" w:cs="Arial"/>
                <w:b/>
                <w:i/>
                <w:sz w:val="20"/>
              </w:rPr>
            </w:pPr>
            <w:r w:rsidRPr="007B35BB">
              <w:rPr>
                <w:rFonts w:ascii="Arial" w:hAnsi="Arial" w:cs="Arial"/>
                <w:b/>
                <w:i/>
                <w:sz w:val="20"/>
              </w:rPr>
              <w:t>recurring</w:t>
            </w:r>
          </w:p>
        </w:tc>
        <w:tc>
          <w:tcPr>
            <w:tcW w:w="1559" w:type="dxa"/>
          </w:tcPr>
          <w:p w:rsidR="007B13E4" w:rsidRPr="00DC1F96" w:rsidRDefault="007B13E4" w:rsidP="0041172F">
            <w:pPr>
              <w:keepNext/>
              <w:keepLines/>
              <w:rPr>
                <w:rFonts w:ascii="Arial" w:hAnsi="Arial" w:cs="Arial"/>
                <w:i/>
                <w:sz w:val="20"/>
              </w:rPr>
            </w:pPr>
          </w:p>
        </w:tc>
      </w:tr>
      <w:tr w:rsidR="007B13E4" w:rsidRPr="00DC1F96" w:rsidTr="00973921">
        <w:tc>
          <w:tcPr>
            <w:tcW w:w="1418" w:type="dxa"/>
            <w:vMerge w:val="restart"/>
            <w:vAlign w:val="center"/>
          </w:tcPr>
          <w:p w:rsidR="007B13E4" w:rsidRPr="00DC1F96" w:rsidRDefault="007B13E4" w:rsidP="0041172F">
            <w:pPr>
              <w:keepNext/>
              <w:keepLines/>
              <w:jc w:val="left"/>
              <w:rPr>
                <w:rFonts w:ascii="Arial" w:hAnsi="Arial" w:cs="Arial"/>
                <w:b/>
                <w:i/>
                <w:sz w:val="20"/>
              </w:rPr>
            </w:pPr>
            <w:r w:rsidRPr="00DC1F96">
              <w:rPr>
                <w:rFonts w:ascii="Arial" w:hAnsi="Arial" w:cs="Arial"/>
                <w:b/>
                <w:i/>
                <w:sz w:val="20"/>
              </w:rPr>
              <w:t>Continuous auction order book</w:t>
            </w:r>
          </w:p>
        </w:tc>
        <w:tc>
          <w:tcPr>
            <w:tcW w:w="1417" w:type="dxa"/>
            <w:vAlign w:val="center"/>
          </w:tcPr>
          <w:p w:rsidR="007B13E4" w:rsidRPr="001C45D7" w:rsidRDefault="007B13E4" w:rsidP="0041172F">
            <w:pPr>
              <w:keepNext/>
              <w:keepLines/>
              <w:jc w:val="left"/>
              <w:rPr>
                <w:rFonts w:ascii="Arial" w:hAnsi="Arial" w:cs="Arial"/>
                <w:b/>
                <w:i/>
              </w:rPr>
            </w:pPr>
            <w:r w:rsidRPr="001C45D7">
              <w:rPr>
                <w:rFonts w:ascii="Arial" w:hAnsi="Arial" w:cs="Arial"/>
                <w:b/>
                <w:i/>
              </w:rPr>
              <w:t>Shares</w:t>
            </w:r>
          </w:p>
        </w:tc>
        <w:tc>
          <w:tcPr>
            <w:tcW w:w="3261" w:type="dxa"/>
          </w:tcPr>
          <w:p w:rsidR="007B13E4" w:rsidRPr="001C45D7" w:rsidRDefault="00C866CF" w:rsidP="0041172F">
            <w:pPr>
              <w:keepNext/>
              <w:keepLines/>
              <w:rPr>
                <w:rFonts w:ascii="Arial" w:hAnsi="Arial" w:cs="Arial"/>
              </w:rPr>
            </w:pPr>
            <w:sdt>
              <w:sdtPr>
                <w:alias w:val="RTS_8_0010"/>
                <w:tag w:val="RTS_8_0010"/>
                <w:id w:val="-271327020"/>
                <w:showingPlcHdr/>
                <w:text w:multiLine="1"/>
              </w:sdtPr>
              <w:sdtEndPr/>
              <w:sdtContent>
                <w:r w:rsidR="007B13E4" w:rsidRPr="00C65F80">
                  <w:rPr>
                    <w:rStyle w:val="PlaceholderText"/>
                  </w:rPr>
                  <w:t>Click here to enter text.</w:t>
                </w:r>
              </w:sdtContent>
            </w:sdt>
          </w:p>
        </w:tc>
        <w:tc>
          <w:tcPr>
            <w:tcW w:w="1559" w:type="dxa"/>
          </w:tcPr>
          <w:p w:rsidR="007B13E4" w:rsidRPr="001C45D7" w:rsidRDefault="00C866CF" w:rsidP="0041172F">
            <w:pPr>
              <w:keepNext/>
              <w:keepLines/>
              <w:rPr>
                <w:rFonts w:ascii="Arial" w:hAnsi="Arial" w:cs="Arial"/>
              </w:rPr>
            </w:pPr>
            <w:sdt>
              <w:sdtPr>
                <w:alias w:val="RTS_8_0011"/>
                <w:tag w:val="RTS_8_0011"/>
                <w:id w:val="2095740231"/>
                <w:showingPlcHdr/>
                <w:text w:multiLine="1"/>
              </w:sdtPr>
              <w:sdtEndPr/>
              <w:sdtContent>
                <w:r w:rsidR="007B13E4" w:rsidRPr="00C65F80">
                  <w:rPr>
                    <w:rStyle w:val="PlaceholderText"/>
                  </w:rPr>
                  <w:t>Click here to enter text.</w:t>
                </w:r>
              </w:sdtContent>
            </w:sdt>
          </w:p>
        </w:tc>
        <w:tc>
          <w:tcPr>
            <w:tcW w:w="1701" w:type="dxa"/>
          </w:tcPr>
          <w:p w:rsidR="007B13E4" w:rsidRPr="001C45D7" w:rsidRDefault="00C866CF" w:rsidP="0041172F">
            <w:pPr>
              <w:keepNext/>
              <w:keepLines/>
              <w:rPr>
                <w:rFonts w:ascii="Arial" w:hAnsi="Arial" w:cs="Arial"/>
              </w:rPr>
            </w:pPr>
            <w:sdt>
              <w:sdtPr>
                <w:alias w:val="RTS_8_0012"/>
                <w:tag w:val="RTS_8_0012"/>
                <w:id w:val="1939402208"/>
                <w:showingPlcHdr/>
                <w:text w:multiLine="1"/>
              </w:sdtPr>
              <w:sdtEndPr/>
              <w:sdtContent>
                <w:r w:rsidR="007B13E4" w:rsidRPr="00C65F80">
                  <w:rPr>
                    <w:rStyle w:val="PlaceholderText"/>
                  </w:rPr>
                  <w:t>Click here to enter text.</w:t>
                </w:r>
              </w:sdtContent>
            </w:sdt>
          </w:p>
        </w:tc>
        <w:tc>
          <w:tcPr>
            <w:tcW w:w="1559" w:type="dxa"/>
          </w:tcPr>
          <w:p w:rsidR="007B13E4" w:rsidRDefault="00C866CF" w:rsidP="0041172F">
            <w:pPr>
              <w:keepNext/>
              <w:keepLines/>
            </w:pPr>
            <w:sdt>
              <w:sdtPr>
                <w:rPr>
                  <w:rFonts w:ascii="Arial" w:hAnsi="Arial" w:cs="Arial"/>
                </w:rPr>
                <w:alias w:val="RTS_8_0013"/>
                <w:tag w:val="RTS_8_0013"/>
                <w:id w:val="1790469393"/>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D62A16" w:rsidRPr="00AB6D88">
                  <w:rPr>
                    <w:rStyle w:val="PlaceholderText"/>
                    <w:rFonts w:ascii="Arial" w:hAnsi="Arial" w:cs="Arial"/>
                  </w:rPr>
                  <w:t>Choose an item.</w:t>
                </w:r>
              </w:sdtContent>
            </w:sdt>
          </w:p>
        </w:tc>
      </w:tr>
      <w:tr w:rsidR="007B13E4" w:rsidRPr="00DC1F96" w:rsidTr="00973921">
        <w:tc>
          <w:tcPr>
            <w:tcW w:w="1418" w:type="dxa"/>
            <w:vMerge/>
            <w:vAlign w:val="center"/>
          </w:tcPr>
          <w:p w:rsidR="007B13E4" w:rsidRPr="00DC1F96" w:rsidRDefault="007B13E4" w:rsidP="0041172F">
            <w:pPr>
              <w:keepNext/>
              <w:keepLines/>
              <w:jc w:val="left"/>
              <w:rPr>
                <w:rFonts w:ascii="Arial" w:hAnsi="Arial" w:cs="Arial"/>
                <w:b/>
                <w:i/>
                <w:sz w:val="20"/>
              </w:rPr>
            </w:pPr>
          </w:p>
        </w:tc>
        <w:tc>
          <w:tcPr>
            <w:tcW w:w="1417" w:type="dxa"/>
            <w:vAlign w:val="center"/>
          </w:tcPr>
          <w:p w:rsidR="007B13E4" w:rsidRPr="001C45D7" w:rsidRDefault="007B13E4" w:rsidP="0041172F">
            <w:pPr>
              <w:keepNext/>
              <w:keepLines/>
              <w:jc w:val="left"/>
              <w:rPr>
                <w:rFonts w:ascii="Arial" w:hAnsi="Arial" w:cs="Arial"/>
                <w:b/>
                <w:i/>
              </w:rPr>
            </w:pPr>
            <w:r w:rsidRPr="001C45D7">
              <w:rPr>
                <w:rFonts w:ascii="Arial" w:hAnsi="Arial" w:cs="Arial"/>
                <w:b/>
                <w:i/>
              </w:rPr>
              <w:t>ETFs</w:t>
            </w:r>
          </w:p>
        </w:tc>
        <w:tc>
          <w:tcPr>
            <w:tcW w:w="3261" w:type="dxa"/>
          </w:tcPr>
          <w:p w:rsidR="007B13E4" w:rsidRPr="001C45D7" w:rsidRDefault="00C866CF" w:rsidP="0041172F">
            <w:pPr>
              <w:keepNext/>
              <w:keepLines/>
              <w:rPr>
                <w:rFonts w:ascii="Arial" w:hAnsi="Arial" w:cs="Arial"/>
              </w:rPr>
            </w:pPr>
            <w:sdt>
              <w:sdtPr>
                <w:alias w:val="RTS_8_0014"/>
                <w:tag w:val="RTS_8_0014"/>
                <w:id w:val="-2140562999"/>
                <w:showingPlcHdr/>
                <w:text w:multiLine="1"/>
              </w:sdtPr>
              <w:sdtEndPr/>
              <w:sdtContent>
                <w:r w:rsidR="007B13E4" w:rsidRPr="00C65F80">
                  <w:rPr>
                    <w:rStyle w:val="PlaceholderText"/>
                  </w:rPr>
                  <w:t>Click here to enter text.</w:t>
                </w:r>
              </w:sdtContent>
            </w:sdt>
          </w:p>
        </w:tc>
        <w:tc>
          <w:tcPr>
            <w:tcW w:w="1559" w:type="dxa"/>
          </w:tcPr>
          <w:p w:rsidR="007B13E4" w:rsidRPr="001C45D7" w:rsidRDefault="00C866CF" w:rsidP="0041172F">
            <w:pPr>
              <w:keepNext/>
              <w:keepLines/>
              <w:rPr>
                <w:rFonts w:ascii="Arial" w:hAnsi="Arial" w:cs="Arial"/>
              </w:rPr>
            </w:pPr>
            <w:sdt>
              <w:sdtPr>
                <w:alias w:val="RTS_8_0015"/>
                <w:tag w:val="RTS_8_0015"/>
                <w:id w:val="364185558"/>
                <w:showingPlcHdr/>
                <w:text w:multiLine="1"/>
              </w:sdtPr>
              <w:sdtEndPr/>
              <w:sdtContent>
                <w:r w:rsidR="007B13E4" w:rsidRPr="00C65F80">
                  <w:rPr>
                    <w:rStyle w:val="PlaceholderText"/>
                  </w:rPr>
                  <w:t>Click here to enter text.</w:t>
                </w:r>
              </w:sdtContent>
            </w:sdt>
          </w:p>
        </w:tc>
        <w:tc>
          <w:tcPr>
            <w:tcW w:w="1701" w:type="dxa"/>
          </w:tcPr>
          <w:p w:rsidR="007B13E4" w:rsidRPr="001C45D7" w:rsidRDefault="00C866CF" w:rsidP="0041172F">
            <w:pPr>
              <w:keepNext/>
              <w:keepLines/>
              <w:rPr>
                <w:rFonts w:ascii="Arial" w:hAnsi="Arial" w:cs="Arial"/>
              </w:rPr>
            </w:pPr>
            <w:sdt>
              <w:sdtPr>
                <w:alias w:val="RTS_8_0016"/>
                <w:tag w:val="RTS_8_0016"/>
                <w:id w:val="-548996551"/>
                <w:showingPlcHdr/>
                <w:text w:multiLine="1"/>
              </w:sdtPr>
              <w:sdtEndPr/>
              <w:sdtContent>
                <w:r w:rsidR="007B13E4" w:rsidRPr="00C65F80">
                  <w:rPr>
                    <w:rStyle w:val="PlaceholderText"/>
                  </w:rPr>
                  <w:t>Click here to enter text.</w:t>
                </w:r>
              </w:sdtContent>
            </w:sdt>
          </w:p>
        </w:tc>
        <w:tc>
          <w:tcPr>
            <w:tcW w:w="1559" w:type="dxa"/>
          </w:tcPr>
          <w:p w:rsidR="007B13E4" w:rsidRDefault="00C866CF" w:rsidP="0041172F">
            <w:pPr>
              <w:keepNext/>
              <w:keepLines/>
            </w:pPr>
            <w:sdt>
              <w:sdtPr>
                <w:rPr>
                  <w:rFonts w:ascii="Arial" w:hAnsi="Arial" w:cs="Arial"/>
                </w:rPr>
                <w:alias w:val="RTS_8_0017"/>
                <w:tag w:val="RTS_8_0017"/>
                <w:id w:val="-2078270570"/>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D62A16" w:rsidRPr="00AB6D88">
                  <w:rPr>
                    <w:rStyle w:val="PlaceholderText"/>
                    <w:rFonts w:ascii="Arial" w:hAnsi="Arial" w:cs="Arial"/>
                  </w:rPr>
                  <w:t>Choose an item.</w:t>
                </w:r>
              </w:sdtContent>
            </w:sdt>
          </w:p>
        </w:tc>
      </w:tr>
      <w:tr w:rsidR="007B13E4" w:rsidRPr="00DC1F96" w:rsidTr="00973921">
        <w:tc>
          <w:tcPr>
            <w:tcW w:w="1418" w:type="dxa"/>
            <w:vMerge w:val="restart"/>
            <w:vAlign w:val="center"/>
          </w:tcPr>
          <w:p w:rsidR="007B13E4" w:rsidRPr="00DC1F96" w:rsidRDefault="007B13E4" w:rsidP="0041172F">
            <w:pPr>
              <w:keepNext/>
              <w:keepLines/>
              <w:jc w:val="left"/>
              <w:rPr>
                <w:rFonts w:ascii="Arial" w:hAnsi="Arial" w:cs="Arial"/>
                <w:b/>
                <w:i/>
                <w:sz w:val="20"/>
              </w:rPr>
            </w:pPr>
            <w:r w:rsidRPr="00DC1F96">
              <w:rPr>
                <w:rFonts w:ascii="Arial" w:hAnsi="Arial" w:cs="Arial"/>
                <w:b/>
                <w:i/>
                <w:sz w:val="20"/>
              </w:rPr>
              <w:t xml:space="preserve">Quote-driven </w:t>
            </w:r>
          </w:p>
        </w:tc>
        <w:tc>
          <w:tcPr>
            <w:tcW w:w="1417" w:type="dxa"/>
            <w:vAlign w:val="center"/>
          </w:tcPr>
          <w:p w:rsidR="007B13E4" w:rsidRPr="001C45D7" w:rsidRDefault="007B13E4" w:rsidP="0041172F">
            <w:pPr>
              <w:keepNext/>
              <w:keepLines/>
              <w:jc w:val="left"/>
              <w:rPr>
                <w:rFonts w:ascii="Arial" w:hAnsi="Arial" w:cs="Arial"/>
                <w:b/>
                <w:i/>
              </w:rPr>
            </w:pPr>
            <w:r w:rsidRPr="001C45D7">
              <w:rPr>
                <w:rFonts w:ascii="Arial" w:hAnsi="Arial" w:cs="Arial"/>
                <w:b/>
                <w:i/>
              </w:rPr>
              <w:t>Shares</w:t>
            </w:r>
          </w:p>
        </w:tc>
        <w:tc>
          <w:tcPr>
            <w:tcW w:w="3261" w:type="dxa"/>
          </w:tcPr>
          <w:p w:rsidR="007B13E4" w:rsidRPr="001C45D7" w:rsidRDefault="00C866CF" w:rsidP="0041172F">
            <w:pPr>
              <w:keepNext/>
              <w:keepLines/>
              <w:rPr>
                <w:rFonts w:ascii="Arial" w:hAnsi="Arial" w:cs="Arial"/>
              </w:rPr>
            </w:pPr>
            <w:sdt>
              <w:sdtPr>
                <w:alias w:val="RTS_8_0018"/>
                <w:tag w:val="RTS_8_0018"/>
                <w:id w:val="514659805"/>
                <w:showingPlcHdr/>
                <w:text w:multiLine="1"/>
              </w:sdtPr>
              <w:sdtEndPr/>
              <w:sdtContent>
                <w:r w:rsidR="007B13E4" w:rsidRPr="00C65F80">
                  <w:rPr>
                    <w:rStyle w:val="PlaceholderText"/>
                  </w:rPr>
                  <w:t>Click here to enter text.</w:t>
                </w:r>
              </w:sdtContent>
            </w:sdt>
          </w:p>
        </w:tc>
        <w:tc>
          <w:tcPr>
            <w:tcW w:w="1559" w:type="dxa"/>
          </w:tcPr>
          <w:p w:rsidR="007B13E4" w:rsidRPr="001C45D7" w:rsidRDefault="00C866CF" w:rsidP="0041172F">
            <w:pPr>
              <w:keepNext/>
              <w:keepLines/>
              <w:rPr>
                <w:rFonts w:ascii="Arial" w:hAnsi="Arial" w:cs="Arial"/>
              </w:rPr>
            </w:pPr>
            <w:sdt>
              <w:sdtPr>
                <w:alias w:val="RTS_8_0019"/>
                <w:tag w:val="RTS_8_0019"/>
                <w:id w:val="-986931248"/>
                <w:showingPlcHdr/>
                <w:text w:multiLine="1"/>
              </w:sdtPr>
              <w:sdtEndPr/>
              <w:sdtContent>
                <w:r w:rsidR="007B13E4" w:rsidRPr="00C65F80">
                  <w:rPr>
                    <w:rStyle w:val="PlaceholderText"/>
                  </w:rPr>
                  <w:t>Click here to enter text.</w:t>
                </w:r>
              </w:sdtContent>
            </w:sdt>
          </w:p>
        </w:tc>
        <w:tc>
          <w:tcPr>
            <w:tcW w:w="1701" w:type="dxa"/>
          </w:tcPr>
          <w:p w:rsidR="007B13E4" w:rsidRPr="001C45D7" w:rsidRDefault="00C866CF" w:rsidP="0041172F">
            <w:pPr>
              <w:keepNext/>
              <w:keepLines/>
              <w:rPr>
                <w:rFonts w:ascii="Arial" w:hAnsi="Arial" w:cs="Arial"/>
              </w:rPr>
            </w:pPr>
            <w:sdt>
              <w:sdtPr>
                <w:alias w:val="RTS_8_0020"/>
                <w:tag w:val="RTS_8_0020"/>
                <w:id w:val="1616797186"/>
                <w:showingPlcHdr/>
                <w:text w:multiLine="1"/>
              </w:sdtPr>
              <w:sdtEndPr/>
              <w:sdtContent>
                <w:r w:rsidR="007B13E4" w:rsidRPr="00C65F80">
                  <w:rPr>
                    <w:rStyle w:val="PlaceholderText"/>
                  </w:rPr>
                  <w:t>Click here to enter text.</w:t>
                </w:r>
              </w:sdtContent>
            </w:sdt>
          </w:p>
        </w:tc>
        <w:tc>
          <w:tcPr>
            <w:tcW w:w="1559" w:type="dxa"/>
          </w:tcPr>
          <w:p w:rsidR="007B13E4" w:rsidRDefault="00C866CF" w:rsidP="0041172F">
            <w:pPr>
              <w:keepNext/>
              <w:keepLines/>
            </w:pPr>
            <w:sdt>
              <w:sdtPr>
                <w:rPr>
                  <w:rFonts w:ascii="Arial" w:hAnsi="Arial" w:cs="Arial"/>
                </w:rPr>
                <w:alias w:val="RTS_8_0021"/>
                <w:tag w:val="RTS_8_0021"/>
                <w:id w:val="-1636553259"/>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D62A16" w:rsidRPr="00AB6D88">
                  <w:rPr>
                    <w:rStyle w:val="PlaceholderText"/>
                    <w:rFonts w:ascii="Arial" w:hAnsi="Arial" w:cs="Arial"/>
                  </w:rPr>
                  <w:t>Choose an item.</w:t>
                </w:r>
              </w:sdtContent>
            </w:sdt>
          </w:p>
        </w:tc>
      </w:tr>
      <w:tr w:rsidR="007B13E4" w:rsidRPr="00DC1F96" w:rsidTr="00973921">
        <w:tc>
          <w:tcPr>
            <w:tcW w:w="1418" w:type="dxa"/>
            <w:vMerge/>
            <w:vAlign w:val="center"/>
          </w:tcPr>
          <w:p w:rsidR="007B13E4" w:rsidRPr="00DC1F96" w:rsidRDefault="007B13E4" w:rsidP="0041172F">
            <w:pPr>
              <w:keepNext/>
              <w:keepLines/>
              <w:jc w:val="left"/>
              <w:rPr>
                <w:rFonts w:ascii="Arial" w:hAnsi="Arial" w:cs="Arial"/>
                <w:b/>
                <w:i/>
                <w:sz w:val="20"/>
              </w:rPr>
            </w:pPr>
          </w:p>
        </w:tc>
        <w:tc>
          <w:tcPr>
            <w:tcW w:w="1417" w:type="dxa"/>
            <w:vAlign w:val="center"/>
          </w:tcPr>
          <w:p w:rsidR="007B13E4" w:rsidRPr="001C45D7" w:rsidRDefault="007B13E4" w:rsidP="0041172F">
            <w:pPr>
              <w:keepNext/>
              <w:keepLines/>
              <w:jc w:val="left"/>
              <w:rPr>
                <w:rFonts w:ascii="Arial" w:hAnsi="Arial" w:cs="Arial"/>
                <w:b/>
                <w:i/>
              </w:rPr>
            </w:pPr>
            <w:r w:rsidRPr="001C45D7">
              <w:rPr>
                <w:rFonts w:ascii="Arial" w:hAnsi="Arial" w:cs="Arial"/>
                <w:b/>
                <w:i/>
              </w:rPr>
              <w:t>ETFs</w:t>
            </w:r>
          </w:p>
        </w:tc>
        <w:tc>
          <w:tcPr>
            <w:tcW w:w="3261" w:type="dxa"/>
          </w:tcPr>
          <w:p w:rsidR="007B13E4" w:rsidRPr="001C45D7" w:rsidRDefault="00C866CF" w:rsidP="0041172F">
            <w:pPr>
              <w:keepNext/>
              <w:keepLines/>
              <w:rPr>
                <w:rFonts w:ascii="Arial" w:hAnsi="Arial" w:cs="Arial"/>
              </w:rPr>
            </w:pPr>
            <w:sdt>
              <w:sdtPr>
                <w:alias w:val="RTS_8_0022"/>
                <w:tag w:val="RTS_8_0022"/>
                <w:id w:val="49587746"/>
                <w:showingPlcHdr/>
                <w:text w:multiLine="1"/>
              </w:sdtPr>
              <w:sdtEndPr/>
              <w:sdtContent>
                <w:r w:rsidR="007B13E4" w:rsidRPr="00C65F80">
                  <w:rPr>
                    <w:rStyle w:val="PlaceholderText"/>
                  </w:rPr>
                  <w:t>Click here to enter text.</w:t>
                </w:r>
              </w:sdtContent>
            </w:sdt>
          </w:p>
        </w:tc>
        <w:tc>
          <w:tcPr>
            <w:tcW w:w="1559" w:type="dxa"/>
          </w:tcPr>
          <w:p w:rsidR="007B13E4" w:rsidRPr="001C45D7" w:rsidRDefault="00C866CF" w:rsidP="0041172F">
            <w:pPr>
              <w:keepNext/>
              <w:keepLines/>
              <w:rPr>
                <w:rFonts w:ascii="Arial" w:hAnsi="Arial" w:cs="Arial"/>
              </w:rPr>
            </w:pPr>
            <w:sdt>
              <w:sdtPr>
                <w:alias w:val="RTS_8_0023"/>
                <w:tag w:val="RTS_8_0023"/>
                <w:id w:val="-1060549742"/>
                <w:showingPlcHdr/>
                <w:text w:multiLine="1"/>
              </w:sdtPr>
              <w:sdtEndPr/>
              <w:sdtContent>
                <w:r w:rsidR="007B13E4" w:rsidRPr="00C65F80">
                  <w:rPr>
                    <w:rStyle w:val="PlaceholderText"/>
                  </w:rPr>
                  <w:t>Click here to enter text.</w:t>
                </w:r>
              </w:sdtContent>
            </w:sdt>
          </w:p>
        </w:tc>
        <w:tc>
          <w:tcPr>
            <w:tcW w:w="1701" w:type="dxa"/>
          </w:tcPr>
          <w:p w:rsidR="007B13E4" w:rsidRPr="001C45D7" w:rsidRDefault="00C866CF" w:rsidP="0041172F">
            <w:pPr>
              <w:keepNext/>
              <w:keepLines/>
              <w:rPr>
                <w:rFonts w:ascii="Arial" w:hAnsi="Arial" w:cs="Arial"/>
              </w:rPr>
            </w:pPr>
            <w:sdt>
              <w:sdtPr>
                <w:alias w:val="RTS_8_0024"/>
                <w:tag w:val="RTS_8_0024"/>
                <w:id w:val="1764876721"/>
                <w:showingPlcHdr/>
                <w:text w:multiLine="1"/>
              </w:sdtPr>
              <w:sdtEndPr/>
              <w:sdtContent>
                <w:r w:rsidR="007B13E4" w:rsidRPr="00C65F80">
                  <w:rPr>
                    <w:rStyle w:val="PlaceholderText"/>
                  </w:rPr>
                  <w:t>Click here to enter text.</w:t>
                </w:r>
              </w:sdtContent>
            </w:sdt>
          </w:p>
        </w:tc>
        <w:tc>
          <w:tcPr>
            <w:tcW w:w="1559" w:type="dxa"/>
          </w:tcPr>
          <w:p w:rsidR="007B13E4" w:rsidRDefault="00C866CF" w:rsidP="0041172F">
            <w:pPr>
              <w:keepNext/>
              <w:keepLines/>
            </w:pPr>
            <w:sdt>
              <w:sdtPr>
                <w:rPr>
                  <w:rFonts w:ascii="Arial" w:hAnsi="Arial" w:cs="Arial"/>
                </w:rPr>
                <w:alias w:val="RTS_8_0025"/>
                <w:tag w:val="RTS_8_0025"/>
                <w:id w:val="-1775703689"/>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D62A16" w:rsidRPr="00AB6D88">
                  <w:rPr>
                    <w:rStyle w:val="PlaceholderText"/>
                    <w:rFonts w:ascii="Arial" w:hAnsi="Arial" w:cs="Arial"/>
                  </w:rPr>
                  <w:t>Choose an item.</w:t>
                </w:r>
              </w:sdtContent>
            </w:sdt>
          </w:p>
        </w:tc>
      </w:tr>
      <w:tr w:rsidR="007B13E4" w:rsidRPr="00DC1F96" w:rsidTr="00973921">
        <w:tc>
          <w:tcPr>
            <w:tcW w:w="1418" w:type="dxa"/>
            <w:vMerge w:val="restart"/>
            <w:vAlign w:val="center"/>
          </w:tcPr>
          <w:p w:rsidR="007B13E4" w:rsidRPr="00DC1F96" w:rsidRDefault="007B13E4" w:rsidP="0041172F">
            <w:pPr>
              <w:keepNext/>
              <w:keepLines/>
              <w:jc w:val="left"/>
              <w:rPr>
                <w:rFonts w:ascii="Arial" w:hAnsi="Arial" w:cs="Arial"/>
                <w:b/>
                <w:i/>
                <w:sz w:val="20"/>
              </w:rPr>
            </w:pPr>
            <w:r w:rsidRPr="00DC1F96">
              <w:rPr>
                <w:rFonts w:ascii="Arial" w:hAnsi="Arial" w:cs="Arial"/>
                <w:b/>
                <w:i/>
                <w:sz w:val="20"/>
              </w:rPr>
              <w:t>Periodic auction</w:t>
            </w:r>
          </w:p>
        </w:tc>
        <w:tc>
          <w:tcPr>
            <w:tcW w:w="1417" w:type="dxa"/>
            <w:vAlign w:val="center"/>
          </w:tcPr>
          <w:p w:rsidR="007B13E4" w:rsidRPr="001C45D7" w:rsidRDefault="007B13E4" w:rsidP="0041172F">
            <w:pPr>
              <w:keepNext/>
              <w:keepLines/>
              <w:jc w:val="left"/>
              <w:rPr>
                <w:rFonts w:ascii="Arial" w:hAnsi="Arial" w:cs="Arial"/>
                <w:b/>
                <w:i/>
              </w:rPr>
            </w:pPr>
            <w:r w:rsidRPr="001C45D7">
              <w:rPr>
                <w:rFonts w:ascii="Arial" w:hAnsi="Arial" w:cs="Arial"/>
                <w:b/>
                <w:i/>
              </w:rPr>
              <w:t>Shares</w:t>
            </w:r>
          </w:p>
        </w:tc>
        <w:tc>
          <w:tcPr>
            <w:tcW w:w="3261" w:type="dxa"/>
          </w:tcPr>
          <w:p w:rsidR="007B13E4" w:rsidRPr="001C45D7" w:rsidRDefault="00C866CF" w:rsidP="0041172F">
            <w:pPr>
              <w:keepNext/>
              <w:keepLines/>
              <w:rPr>
                <w:rFonts w:ascii="Arial" w:hAnsi="Arial" w:cs="Arial"/>
              </w:rPr>
            </w:pPr>
            <w:sdt>
              <w:sdtPr>
                <w:alias w:val="RTS_8_0026"/>
                <w:tag w:val="RTS_8_0026"/>
                <w:id w:val="-1083375872"/>
                <w:showingPlcHdr/>
                <w:text w:multiLine="1"/>
              </w:sdtPr>
              <w:sdtEndPr/>
              <w:sdtContent>
                <w:r w:rsidR="007B13E4" w:rsidRPr="00C65F80">
                  <w:rPr>
                    <w:rStyle w:val="PlaceholderText"/>
                  </w:rPr>
                  <w:t>Click here to enter text.</w:t>
                </w:r>
              </w:sdtContent>
            </w:sdt>
          </w:p>
        </w:tc>
        <w:tc>
          <w:tcPr>
            <w:tcW w:w="1559" w:type="dxa"/>
          </w:tcPr>
          <w:p w:rsidR="007B13E4" w:rsidRPr="001C45D7" w:rsidRDefault="00C866CF" w:rsidP="0041172F">
            <w:pPr>
              <w:keepNext/>
              <w:keepLines/>
              <w:rPr>
                <w:rFonts w:ascii="Arial" w:hAnsi="Arial" w:cs="Arial"/>
              </w:rPr>
            </w:pPr>
            <w:sdt>
              <w:sdtPr>
                <w:alias w:val="RTS_8_0027"/>
                <w:tag w:val="RTS_8_0027"/>
                <w:id w:val="-1491405699"/>
                <w:showingPlcHdr/>
                <w:text w:multiLine="1"/>
              </w:sdtPr>
              <w:sdtEndPr/>
              <w:sdtContent>
                <w:r w:rsidR="007B13E4" w:rsidRPr="00C65F80">
                  <w:rPr>
                    <w:rStyle w:val="PlaceholderText"/>
                  </w:rPr>
                  <w:t>Click here to enter text.</w:t>
                </w:r>
              </w:sdtContent>
            </w:sdt>
          </w:p>
        </w:tc>
        <w:tc>
          <w:tcPr>
            <w:tcW w:w="1701" w:type="dxa"/>
          </w:tcPr>
          <w:p w:rsidR="007B13E4" w:rsidRPr="001C45D7" w:rsidRDefault="00C866CF" w:rsidP="0041172F">
            <w:pPr>
              <w:keepNext/>
              <w:keepLines/>
              <w:rPr>
                <w:rFonts w:ascii="Arial" w:hAnsi="Arial" w:cs="Arial"/>
              </w:rPr>
            </w:pPr>
            <w:sdt>
              <w:sdtPr>
                <w:alias w:val="RTS_8_0028"/>
                <w:tag w:val="RTS_8_0028"/>
                <w:id w:val="-1149814985"/>
                <w:showingPlcHdr/>
                <w:text w:multiLine="1"/>
              </w:sdtPr>
              <w:sdtEndPr/>
              <w:sdtContent>
                <w:r w:rsidR="007B13E4" w:rsidRPr="00C65F80">
                  <w:rPr>
                    <w:rStyle w:val="PlaceholderText"/>
                  </w:rPr>
                  <w:t>Click here to enter text.</w:t>
                </w:r>
              </w:sdtContent>
            </w:sdt>
          </w:p>
        </w:tc>
        <w:tc>
          <w:tcPr>
            <w:tcW w:w="1559" w:type="dxa"/>
          </w:tcPr>
          <w:p w:rsidR="007B13E4" w:rsidRDefault="00C866CF" w:rsidP="0041172F">
            <w:pPr>
              <w:keepNext/>
              <w:keepLines/>
            </w:pPr>
            <w:sdt>
              <w:sdtPr>
                <w:rPr>
                  <w:rFonts w:ascii="Arial" w:hAnsi="Arial" w:cs="Arial"/>
                </w:rPr>
                <w:alias w:val="RTS_8_0029"/>
                <w:tag w:val="RTS_8_0029"/>
                <w:id w:val="-318581906"/>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D62A16" w:rsidRPr="00AB6D88">
                  <w:rPr>
                    <w:rStyle w:val="PlaceholderText"/>
                    <w:rFonts w:ascii="Arial" w:hAnsi="Arial" w:cs="Arial"/>
                  </w:rPr>
                  <w:t>Choose an item.</w:t>
                </w:r>
              </w:sdtContent>
            </w:sdt>
          </w:p>
        </w:tc>
      </w:tr>
      <w:tr w:rsidR="007B13E4" w:rsidRPr="00DC1F96" w:rsidTr="00973921">
        <w:tc>
          <w:tcPr>
            <w:tcW w:w="1418" w:type="dxa"/>
            <w:vMerge/>
            <w:vAlign w:val="center"/>
          </w:tcPr>
          <w:p w:rsidR="007B13E4" w:rsidRPr="00DC1F96" w:rsidRDefault="007B13E4" w:rsidP="0041172F">
            <w:pPr>
              <w:keepNext/>
              <w:keepLines/>
              <w:jc w:val="left"/>
              <w:rPr>
                <w:rFonts w:ascii="Arial" w:hAnsi="Arial" w:cs="Arial"/>
                <w:b/>
                <w:i/>
                <w:sz w:val="20"/>
              </w:rPr>
            </w:pPr>
          </w:p>
        </w:tc>
        <w:tc>
          <w:tcPr>
            <w:tcW w:w="1417" w:type="dxa"/>
            <w:vAlign w:val="center"/>
          </w:tcPr>
          <w:p w:rsidR="007B13E4" w:rsidRPr="001C45D7" w:rsidRDefault="007B13E4" w:rsidP="0041172F">
            <w:pPr>
              <w:keepNext/>
              <w:keepLines/>
              <w:jc w:val="left"/>
              <w:rPr>
                <w:rFonts w:ascii="Arial" w:hAnsi="Arial" w:cs="Arial"/>
                <w:b/>
                <w:i/>
              </w:rPr>
            </w:pPr>
            <w:r w:rsidRPr="001C45D7">
              <w:rPr>
                <w:rFonts w:ascii="Arial" w:hAnsi="Arial" w:cs="Arial"/>
                <w:b/>
                <w:i/>
              </w:rPr>
              <w:t>ETFs</w:t>
            </w:r>
          </w:p>
        </w:tc>
        <w:tc>
          <w:tcPr>
            <w:tcW w:w="3261" w:type="dxa"/>
          </w:tcPr>
          <w:p w:rsidR="007B13E4" w:rsidRPr="001C45D7" w:rsidRDefault="00C866CF" w:rsidP="0041172F">
            <w:pPr>
              <w:keepNext/>
              <w:keepLines/>
              <w:rPr>
                <w:rFonts w:ascii="Arial" w:hAnsi="Arial" w:cs="Arial"/>
              </w:rPr>
            </w:pPr>
            <w:sdt>
              <w:sdtPr>
                <w:alias w:val="RTS_8_0030"/>
                <w:tag w:val="RTS_8_0030"/>
                <w:id w:val="631825793"/>
                <w:showingPlcHdr/>
                <w:text w:multiLine="1"/>
              </w:sdtPr>
              <w:sdtEndPr/>
              <w:sdtContent>
                <w:r w:rsidR="007B13E4" w:rsidRPr="00C65F80">
                  <w:rPr>
                    <w:rStyle w:val="PlaceholderText"/>
                  </w:rPr>
                  <w:t>Click here to enter text.</w:t>
                </w:r>
              </w:sdtContent>
            </w:sdt>
          </w:p>
        </w:tc>
        <w:tc>
          <w:tcPr>
            <w:tcW w:w="1559" w:type="dxa"/>
          </w:tcPr>
          <w:p w:rsidR="007B13E4" w:rsidRPr="001C45D7" w:rsidRDefault="00C866CF" w:rsidP="0041172F">
            <w:pPr>
              <w:keepNext/>
              <w:keepLines/>
              <w:rPr>
                <w:rFonts w:ascii="Arial" w:hAnsi="Arial" w:cs="Arial"/>
              </w:rPr>
            </w:pPr>
            <w:sdt>
              <w:sdtPr>
                <w:alias w:val="RTS_8_0031"/>
                <w:tag w:val="RTS_8_0031"/>
                <w:id w:val="-2131389004"/>
                <w:showingPlcHdr/>
                <w:text w:multiLine="1"/>
              </w:sdtPr>
              <w:sdtEndPr/>
              <w:sdtContent>
                <w:r w:rsidR="007B13E4" w:rsidRPr="00C65F80">
                  <w:rPr>
                    <w:rStyle w:val="PlaceholderText"/>
                  </w:rPr>
                  <w:t>Click here to enter text.</w:t>
                </w:r>
              </w:sdtContent>
            </w:sdt>
          </w:p>
        </w:tc>
        <w:tc>
          <w:tcPr>
            <w:tcW w:w="1701" w:type="dxa"/>
          </w:tcPr>
          <w:p w:rsidR="007B13E4" w:rsidRPr="001C45D7" w:rsidRDefault="00C866CF" w:rsidP="0041172F">
            <w:pPr>
              <w:keepNext/>
              <w:keepLines/>
              <w:rPr>
                <w:rFonts w:ascii="Arial" w:hAnsi="Arial" w:cs="Arial"/>
              </w:rPr>
            </w:pPr>
            <w:sdt>
              <w:sdtPr>
                <w:alias w:val="RTS_8_0032"/>
                <w:tag w:val="RTS_8_0032"/>
                <w:id w:val="-1982687991"/>
                <w:showingPlcHdr/>
                <w:text w:multiLine="1"/>
              </w:sdtPr>
              <w:sdtEndPr/>
              <w:sdtContent>
                <w:r w:rsidR="007B13E4" w:rsidRPr="00C65F80">
                  <w:rPr>
                    <w:rStyle w:val="PlaceholderText"/>
                  </w:rPr>
                  <w:t>Click here to enter text.</w:t>
                </w:r>
              </w:sdtContent>
            </w:sdt>
          </w:p>
        </w:tc>
        <w:tc>
          <w:tcPr>
            <w:tcW w:w="1559" w:type="dxa"/>
          </w:tcPr>
          <w:p w:rsidR="007B13E4" w:rsidRDefault="00C866CF" w:rsidP="0041172F">
            <w:pPr>
              <w:keepNext/>
              <w:keepLines/>
            </w:pPr>
            <w:sdt>
              <w:sdtPr>
                <w:rPr>
                  <w:rFonts w:ascii="Arial" w:hAnsi="Arial" w:cs="Arial"/>
                </w:rPr>
                <w:alias w:val="RTS_8_0033"/>
                <w:tag w:val="RTS_8_0033"/>
                <w:id w:val="2034457158"/>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D62A16" w:rsidRPr="00AB6D88">
                  <w:rPr>
                    <w:rStyle w:val="PlaceholderText"/>
                    <w:rFonts w:ascii="Arial" w:hAnsi="Arial" w:cs="Arial"/>
                  </w:rPr>
                  <w:t>Choose an item.</w:t>
                </w:r>
              </w:sdtContent>
            </w:sdt>
          </w:p>
        </w:tc>
      </w:tr>
      <w:tr w:rsidR="007B13E4" w:rsidRPr="00DC1F96" w:rsidTr="00973921">
        <w:tc>
          <w:tcPr>
            <w:tcW w:w="1418" w:type="dxa"/>
            <w:vMerge w:val="restart"/>
            <w:vAlign w:val="center"/>
          </w:tcPr>
          <w:p w:rsidR="007B13E4" w:rsidRPr="00DC1F96" w:rsidRDefault="007B13E4" w:rsidP="0041172F">
            <w:pPr>
              <w:keepNext/>
              <w:keepLines/>
              <w:jc w:val="left"/>
              <w:rPr>
                <w:rFonts w:ascii="Arial" w:hAnsi="Arial" w:cs="Arial"/>
                <w:b/>
                <w:i/>
                <w:sz w:val="20"/>
              </w:rPr>
            </w:pPr>
            <w:r w:rsidRPr="00DC1F96">
              <w:rPr>
                <w:rFonts w:ascii="Arial" w:hAnsi="Arial" w:cs="Arial"/>
                <w:b/>
                <w:i/>
                <w:sz w:val="20"/>
              </w:rPr>
              <w:t>RFQ</w:t>
            </w:r>
          </w:p>
        </w:tc>
        <w:tc>
          <w:tcPr>
            <w:tcW w:w="1417" w:type="dxa"/>
            <w:vAlign w:val="center"/>
          </w:tcPr>
          <w:p w:rsidR="007B13E4" w:rsidRPr="001C45D7" w:rsidRDefault="007B13E4" w:rsidP="0041172F">
            <w:pPr>
              <w:keepNext/>
              <w:keepLines/>
              <w:jc w:val="left"/>
              <w:rPr>
                <w:rFonts w:ascii="Arial" w:hAnsi="Arial" w:cs="Arial"/>
                <w:b/>
                <w:i/>
              </w:rPr>
            </w:pPr>
            <w:r w:rsidRPr="001C45D7">
              <w:rPr>
                <w:rFonts w:ascii="Arial" w:hAnsi="Arial" w:cs="Arial"/>
                <w:b/>
                <w:i/>
              </w:rPr>
              <w:t>Shares</w:t>
            </w:r>
          </w:p>
        </w:tc>
        <w:tc>
          <w:tcPr>
            <w:tcW w:w="3261" w:type="dxa"/>
          </w:tcPr>
          <w:p w:rsidR="007B13E4" w:rsidRPr="001C45D7" w:rsidRDefault="00C866CF" w:rsidP="0041172F">
            <w:pPr>
              <w:keepNext/>
              <w:keepLines/>
              <w:rPr>
                <w:rFonts w:ascii="Arial" w:hAnsi="Arial" w:cs="Arial"/>
              </w:rPr>
            </w:pPr>
            <w:sdt>
              <w:sdtPr>
                <w:alias w:val="RTS_8_0034"/>
                <w:tag w:val="RTS_8_0034"/>
                <w:id w:val="73875086"/>
                <w:showingPlcHdr/>
                <w:text w:multiLine="1"/>
              </w:sdtPr>
              <w:sdtEndPr/>
              <w:sdtContent>
                <w:r w:rsidR="007B13E4" w:rsidRPr="00C65F80">
                  <w:rPr>
                    <w:rStyle w:val="PlaceholderText"/>
                  </w:rPr>
                  <w:t>Click here to enter text.</w:t>
                </w:r>
              </w:sdtContent>
            </w:sdt>
          </w:p>
        </w:tc>
        <w:tc>
          <w:tcPr>
            <w:tcW w:w="1559" w:type="dxa"/>
          </w:tcPr>
          <w:p w:rsidR="007B13E4" w:rsidRPr="001C45D7" w:rsidRDefault="00C866CF" w:rsidP="0041172F">
            <w:pPr>
              <w:keepNext/>
              <w:keepLines/>
              <w:rPr>
                <w:rFonts w:ascii="Arial" w:hAnsi="Arial" w:cs="Arial"/>
              </w:rPr>
            </w:pPr>
            <w:sdt>
              <w:sdtPr>
                <w:alias w:val="RTS_8_0035"/>
                <w:tag w:val="RTS_8_0035"/>
                <w:id w:val="-850256795"/>
                <w:showingPlcHdr/>
                <w:text w:multiLine="1"/>
              </w:sdtPr>
              <w:sdtEndPr/>
              <w:sdtContent>
                <w:r w:rsidR="007B13E4" w:rsidRPr="00C65F80">
                  <w:rPr>
                    <w:rStyle w:val="PlaceholderText"/>
                  </w:rPr>
                  <w:t>Click here to enter text.</w:t>
                </w:r>
              </w:sdtContent>
            </w:sdt>
          </w:p>
        </w:tc>
        <w:tc>
          <w:tcPr>
            <w:tcW w:w="1701" w:type="dxa"/>
          </w:tcPr>
          <w:p w:rsidR="007B13E4" w:rsidRPr="001C45D7" w:rsidRDefault="00C866CF" w:rsidP="0041172F">
            <w:pPr>
              <w:keepNext/>
              <w:keepLines/>
              <w:rPr>
                <w:rFonts w:ascii="Arial" w:hAnsi="Arial" w:cs="Arial"/>
              </w:rPr>
            </w:pPr>
            <w:sdt>
              <w:sdtPr>
                <w:alias w:val="RTS_8_0036"/>
                <w:tag w:val="RTS_8_0036"/>
                <w:id w:val="-1727903853"/>
                <w:showingPlcHdr/>
                <w:text w:multiLine="1"/>
              </w:sdtPr>
              <w:sdtEndPr/>
              <w:sdtContent>
                <w:r w:rsidR="007B13E4" w:rsidRPr="00C65F80">
                  <w:rPr>
                    <w:rStyle w:val="PlaceholderText"/>
                  </w:rPr>
                  <w:t>Click here to enter text.</w:t>
                </w:r>
              </w:sdtContent>
            </w:sdt>
          </w:p>
        </w:tc>
        <w:tc>
          <w:tcPr>
            <w:tcW w:w="1559" w:type="dxa"/>
          </w:tcPr>
          <w:p w:rsidR="007B13E4" w:rsidRDefault="00C866CF" w:rsidP="0041172F">
            <w:pPr>
              <w:keepNext/>
              <w:keepLines/>
            </w:pPr>
            <w:sdt>
              <w:sdtPr>
                <w:rPr>
                  <w:rFonts w:ascii="Arial" w:hAnsi="Arial" w:cs="Arial"/>
                </w:rPr>
                <w:alias w:val="RTS_8_0037"/>
                <w:tag w:val="RTS_8_0037"/>
                <w:id w:val="-1826271379"/>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D62A16" w:rsidRPr="00AB6D88">
                  <w:rPr>
                    <w:rStyle w:val="PlaceholderText"/>
                    <w:rFonts w:ascii="Arial" w:hAnsi="Arial" w:cs="Arial"/>
                  </w:rPr>
                  <w:t>Choose an item.</w:t>
                </w:r>
              </w:sdtContent>
            </w:sdt>
          </w:p>
        </w:tc>
      </w:tr>
      <w:tr w:rsidR="007B13E4" w:rsidRPr="00DC1F96" w:rsidTr="00973921">
        <w:tc>
          <w:tcPr>
            <w:tcW w:w="1418" w:type="dxa"/>
            <w:vMerge/>
            <w:tcBorders>
              <w:bottom w:val="single" w:sz="4" w:space="0" w:color="auto"/>
            </w:tcBorders>
            <w:vAlign w:val="center"/>
          </w:tcPr>
          <w:p w:rsidR="007B13E4" w:rsidRPr="00DC1F96" w:rsidRDefault="007B13E4" w:rsidP="0041172F">
            <w:pPr>
              <w:keepNext/>
              <w:keepLines/>
              <w:jc w:val="left"/>
              <w:rPr>
                <w:rFonts w:ascii="Arial" w:hAnsi="Arial" w:cs="Arial"/>
                <w:b/>
                <w:i/>
                <w:sz w:val="20"/>
              </w:rPr>
            </w:pPr>
          </w:p>
        </w:tc>
        <w:tc>
          <w:tcPr>
            <w:tcW w:w="1417" w:type="dxa"/>
            <w:tcBorders>
              <w:top w:val="single" w:sz="4" w:space="0" w:color="auto"/>
              <w:bottom w:val="single" w:sz="4" w:space="0" w:color="auto"/>
            </w:tcBorders>
            <w:shd w:val="clear" w:color="auto" w:fill="FFFFFF" w:themeFill="background1"/>
            <w:vAlign w:val="center"/>
          </w:tcPr>
          <w:p w:rsidR="007B13E4" w:rsidRPr="001C45D7" w:rsidRDefault="007B13E4" w:rsidP="0041172F">
            <w:pPr>
              <w:keepNext/>
              <w:keepLines/>
              <w:jc w:val="left"/>
              <w:rPr>
                <w:rFonts w:ascii="Arial" w:hAnsi="Arial" w:cs="Arial"/>
                <w:b/>
                <w:i/>
              </w:rPr>
            </w:pPr>
            <w:r w:rsidRPr="001C45D7">
              <w:rPr>
                <w:rFonts w:ascii="Arial" w:hAnsi="Arial" w:cs="Arial"/>
                <w:b/>
                <w:i/>
              </w:rPr>
              <w:t>ETFs</w:t>
            </w:r>
          </w:p>
        </w:tc>
        <w:tc>
          <w:tcPr>
            <w:tcW w:w="3261" w:type="dxa"/>
            <w:tcBorders>
              <w:top w:val="single" w:sz="4" w:space="0" w:color="auto"/>
              <w:bottom w:val="single" w:sz="4" w:space="0" w:color="auto"/>
            </w:tcBorders>
            <w:shd w:val="clear" w:color="auto" w:fill="FFFFFF" w:themeFill="background1"/>
          </w:tcPr>
          <w:p w:rsidR="007B13E4" w:rsidRPr="001C45D7" w:rsidRDefault="00C866CF" w:rsidP="0041172F">
            <w:pPr>
              <w:keepNext/>
              <w:keepLines/>
              <w:rPr>
                <w:rFonts w:ascii="Arial" w:hAnsi="Arial" w:cs="Arial"/>
              </w:rPr>
            </w:pPr>
            <w:sdt>
              <w:sdtPr>
                <w:alias w:val="RTS_8_0038"/>
                <w:tag w:val="RTS_8_0038"/>
                <w:id w:val="353001883"/>
                <w:showingPlcHdr/>
                <w:text w:multiLine="1"/>
              </w:sdtPr>
              <w:sdtEndPr/>
              <w:sdtContent>
                <w:r w:rsidR="007B13E4" w:rsidRPr="00C65F80">
                  <w:rPr>
                    <w:rStyle w:val="PlaceholderText"/>
                  </w:rPr>
                  <w:t>Click here to enter text.</w:t>
                </w:r>
              </w:sdtContent>
            </w:sdt>
          </w:p>
        </w:tc>
        <w:tc>
          <w:tcPr>
            <w:tcW w:w="1559" w:type="dxa"/>
            <w:tcBorders>
              <w:top w:val="single" w:sz="4" w:space="0" w:color="auto"/>
              <w:bottom w:val="single" w:sz="4" w:space="0" w:color="auto"/>
            </w:tcBorders>
          </w:tcPr>
          <w:p w:rsidR="007B13E4" w:rsidRPr="001C45D7" w:rsidRDefault="00C866CF" w:rsidP="0041172F">
            <w:pPr>
              <w:keepNext/>
              <w:keepLines/>
              <w:rPr>
                <w:rFonts w:ascii="Arial" w:hAnsi="Arial" w:cs="Arial"/>
              </w:rPr>
            </w:pPr>
            <w:sdt>
              <w:sdtPr>
                <w:alias w:val="RTS_8_0039"/>
                <w:tag w:val="RTS_8_0039"/>
                <w:id w:val="658664316"/>
                <w:showingPlcHdr/>
                <w:text w:multiLine="1"/>
              </w:sdtPr>
              <w:sdtEndPr/>
              <w:sdtContent>
                <w:r w:rsidR="007B13E4" w:rsidRPr="00C65F80">
                  <w:rPr>
                    <w:rStyle w:val="PlaceholderText"/>
                  </w:rPr>
                  <w:t>Click here to enter text.</w:t>
                </w:r>
              </w:sdtContent>
            </w:sdt>
          </w:p>
        </w:tc>
        <w:tc>
          <w:tcPr>
            <w:tcW w:w="1701" w:type="dxa"/>
            <w:tcBorders>
              <w:top w:val="single" w:sz="4" w:space="0" w:color="auto"/>
              <w:bottom w:val="single" w:sz="4" w:space="0" w:color="auto"/>
            </w:tcBorders>
          </w:tcPr>
          <w:p w:rsidR="007B13E4" w:rsidRPr="001C45D7" w:rsidRDefault="00C866CF" w:rsidP="0041172F">
            <w:pPr>
              <w:keepNext/>
              <w:keepLines/>
              <w:rPr>
                <w:rFonts w:ascii="Arial" w:hAnsi="Arial" w:cs="Arial"/>
              </w:rPr>
            </w:pPr>
            <w:sdt>
              <w:sdtPr>
                <w:alias w:val="RTS_8_0040"/>
                <w:tag w:val="RTS_8_0040"/>
                <w:id w:val="-805396184"/>
                <w:showingPlcHdr/>
                <w:text w:multiLine="1"/>
              </w:sdtPr>
              <w:sdtEndPr/>
              <w:sdtContent>
                <w:r w:rsidR="007B13E4" w:rsidRPr="00C65F80">
                  <w:rPr>
                    <w:rStyle w:val="PlaceholderText"/>
                  </w:rPr>
                  <w:t>Click here to enter text.</w:t>
                </w:r>
              </w:sdtContent>
            </w:sdt>
          </w:p>
        </w:tc>
        <w:tc>
          <w:tcPr>
            <w:tcW w:w="1559" w:type="dxa"/>
            <w:tcBorders>
              <w:top w:val="single" w:sz="4" w:space="0" w:color="auto"/>
              <w:bottom w:val="single" w:sz="4" w:space="0" w:color="auto"/>
            </w:tcBorders>
          </w:tcPr>
          <w:p w:rsidR="007B13E4" w:rsidRDefault="00C866CF" w:rsidP="0041172F">
            <w:pPr>
              <w:keepNext/>
              <w:keepLines/>
            </w:pPr>
            <w:sdt>
              <w:sdtPr>
                <w:rPr>
                  <w:rFonts w:ascii="Arial" w:hAnsi="Arial" w:cs="Arial"/>
                </w:rPr>
                <w:alias w:val="RTS_8_0041"/>
                <w:tag w:val="RTS_8_0041"/>
                <w:id w:val="1392387010"/>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D62A16" w:rsidRPr="00AB6D88">
                  <w:rPr>
                    <w:rStyle w:val="PlaceholderText"/>
                    <w:rFonts w:ascii="Arial" w:hAnsi="Arial" w:cs="Arial"/>
                  </w:rPr>
                  <w:t>Choose an item.</w:t>
                </w:r>
              </w:sdtContent>
            </w:sdt>
          </w:p>
        </w:tc>
      </w:tr>
      <w:tr w:rsidR="007B13E4" w:rsidRPr="00DC1F96" w:rsidTr="00973921">
        <w:tc>
          <w:tcPr>
            <w:tcW w:w="1418" w:type="dxa"/>
            <w:vMerge w:val="restart"/>
            <w:tcBorders>
              <w:top w:val="single" w:sz="4" w:space="0" w:color="auto"/>
            </w:tcBorders>
            <w:vAlign w:val="center"/>
          </w:tcPr>
          <w:p w:rsidR="007B13E4" w:rsidRPr="00DC1F96" w:rsidRDefault="007B13E4" w:rsidP="0041172F">
            <w:pPr>
              <w:keepNext/>
              <w:keepLines/>
              <w:jc w:val="left"/>
              <w:rPr>
                <w:rFonts w:ascii="Arial" w:hAnsi="Arial" w:cs="Arial"/>
                <w:b/>
                <w:i/>
                <w:sz w:val="20"/>
              </w:rPr>
            </w:pPr>
            <w:r w:rsidRPr="00DC1F96">
              <w:rPr>
                <w:rFonts w:ascii="Arial" w:hAnsi="Arial" w:cs="Arial"/>
                <w:b/>
                <w:i/>
                <w:sz w:val="20"/>
              </w:rPr>
              <w:t>Other</w:t>
            </w:r>
          </w:p>
        </w:tc>
        <w:tc>
          <w:tcPr>
            <w:tcW w:w="1417" w:type="dxa"/>
            <w:tcBorders>
              <w:top w:val="single" w:sz="4" w:space="0" w:color="auto"/>
              <w:bottom w:val="single" w:sz="4" w:space="0" w:color="auto"/>
            </w:tcBorders>
            <w:shd w:val="clear" w:color="auto" w:fill="FFFFFF" w:themeFill="background1"/>
            <w:vAlign w:val="center"/>
          </w:tcPr>
          <w:p w:rsidR="007B13E4" w:rsidRPr="001C45D7" w:rsidRDefault="007B13E4" w:rsidP="0041172F">
            <w:pPr>
              <w:keepNext/>
              <w:keepLines/>
              <w:jc w:val="left"/>
              <w:rPr>
                <w:rFonts w:ascii="Arial" w:hAnsi="Arial" w:cs="Arial"/>
                <w:b/>
                <w:i/>
              </w:rPr>
            </w:pPr>
            <w:r w:rsidRPr="001C45D7">
              <w:rPr>
                <w:rFonts w:ascii="Arial" w:hAnsi="Arial" w:cs="Arial"/>
                <w:b/>
                <w:i/>
              </w:rPr>
              <w:t>Shares</w:t>
            </w:r>
          </w:p>
        </w:tc>
        <w:tc>
          <w:tcPr>
            <w:tcW w:w="3261" w:type="dxa"/>
            <w:tcBorders>
              <w:top w:val="single" w:sz="4" w:space="0" w:color="auto"/>
              <w:bottom w:val="single" w:sz="4" w:space="0" w:color="auto"/>
            </w:tcBorders>
            <w:shd w:val="clear" w:color="auto" w:fill="FFFFFF" w:themeFill="background1"/>
          </w:tcPr>
          <w:p w:rsidR="007B13E4" w:rsidRPr="001C45D7" w:rsidRDefault="00C866CF" w:rsidP="0041172F">
            <w:pPr>
              <w:keepNext/>
              <w:keepLines/>
              <w:rPr>
                <w:rFonts w:ascii="Arial" w:hAnsi="Arial" w:cs="Arial"/>
              </w:rPr>
            </w:pPr>
            <w:sdt>
              <w:sdtPr>
                <w:alias w:val="RTS_8_0042"/>
                <w:tag w:val="RTS_8_0042"/>
                <w:id w:val="-552159541"/>
                <w:showingPlcHdr/>
                <w:text w:multiLine="1"/>
              </w:sdtPr>
              <w:sdtEndPr/>
              <w:sdtContent>
                <w:r w:rsidR="007B13E4" w:rsidRPr="00C65F80">
                  <w:rPr>
                    <w:rStyle w:val="PlaceholderText"/>
                  </w:rPr>
                  <w:t>Click here to enter text.</w:t>
                </w:r>
              </w:sdtContent>
            </w:sdt>
          </w:p>
        </w:tc>
        <w:tc>
          <w:tcPr>
            <w:tcW w:w="1559" w:type="dxa"/>
            <w:tcBorders>
              <w:top w:val="single" w:sz="4" w:space="0" w:color="auto"/>
              <w:bottom w:val="single" w:sz="4" w:space="0" w:color="auto"/>
            </w:tcBorders>
          </w:tcPr>
          <w:p w:rsidR="007B13E4" w:rsidRPr="001C45D7" w:rsidRDefault="00C866CF" w:rsidP="0041172F">
            <w:pPr>
              <w:keepNext/>
              <w:keepLines/>
              <w:rPr>
                <w:rFonts w:ascii="Arial" w:hAnsi="Arial" w:cs="Arial"/>
              </w:rPr>
            </w:pPr>
            <w:sdt>
              <w:sdtPr>
                <w:alias w:val="RTS_8_0043"/>
                <w:tag w:val="RTS_8_0043"/>
                <w:id w:val="-836458716"/>
                <w:showingPlcHdr/>
                <w:text w:multiLine="1"/>
              </w:sdtPr>
              <w:sdtEndPr/>
              <w:sdtContent>
                <w:r w:rsidR="007B13E4" w:rsidRPr="00C65F80">
                  <w:rPr>
                    <w:rStyle w:val="PlaceholderText"/>
                  </w:rPr>
                  <w:t>Click here to enter text.</w:t>
                </w:r>
              </w:sdtContent>
            </w:sdt>
          </w:p>
        </w:tc>
        <w:tc>
          <w:tcPr>
            <w:tcW w:w="1701" w:type="dxa"/>
            <w:tcBorders>
              <w:top w:val="single" w:sz="4" w:space="0" w:color="auto"/>
              <w:bottom w:val="single" w:sz="4" w:space="0" w:color="auto"/>
            </w:tcBorders>
          </w:tcPr>
          <w:p w:rsidR="007B13E4" w:rsidRPr="001C45D7" w:rsidRDefault="00C866CF" w:rsidP="0041172F">
            <w:pPr>
              <w:keepNext/>
              <w:keepLines/>
              <w:rPr>
                <w:rFonts w:ascii="Arial" w:hAnsi="Arial" w:cs="Arial"/>
              </w:rPr>
            </w:pPr>
            <w:sdt>
              <w:sdtPr>
                <w:alias w:val="RTS_8_0044"/>
                <w:tag w:val="RTS_8_0044"/>
                <w:id w:val="1649930026"/>
                <w:showingPlcHdr/>
                <w:text w:multiLine="1"/>
              </w:sdtPr>
              <w:sdtEndPr/>
              <w:sdtContent>
                <w:r w:rsidR="007B13E4" w:rsidRPr="00C65F80">
                  <w:rPr>
                    <w:rStyle w:val="PlaceholderText"/>
                  </w:rPr>
                  <w:t>Click here to enter text.</w:t>
                </w:r>
              </w:sdtContent>
            </w:sdt>
          </w:p>
        </w:tc>
        <w:tc>
          <w:tcPr>
            <w:tcW w:w="1559" w:type="dxa"/>
            <w:tcBorders>
              <w:top w:val="single" w:sz="4" w:space="0" w:color="auto"/>
              <w:bottom w:val="single" w:sz="4" w:space="0" w:color="auto"/>
            </w:tcBorders>
          </w:tcPr>
          <w:p w:rsidR="007B13E4" w:rsidRDefault="00C866CF" w:rsidP="0041172F">
            <w:pPr>
              <w:keepNext/>
              <w:keepLines/>
            </w:pPr>
            <w:sdt>
              <w:sdtPr>
                <w:rPr>
                  <w:rFonts w:ascii="Arial" w:hAnsi="Arial" w:cs="Arial"/>
                </w:rPr>
                <w:alias w:val="RTS_8_0045"/>
                <w:tag w:val="RTS_8_0045"/>
                <w:id w:val="512890805"/>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D62A16" w:rsidRPr="00AB6D88">
                  <w:rPr>
                    <w:rStyle w:val="PlaceholderText"/>
                    <w:rFonts w:ascii="Arial" w:hAnsi="Arial" w:cs="Arial"/>
                  </w:rPr>
                  <w:t>Choose an item.</w:t>
                </w:r>
              </w:sdtContent>
            </w:sdt>
          </w:p>
        </w:tc>
      </w:tr>
      <w:tr w:rsidR="007B13E4" w:rsidRPr="00DC1F96" w:rsidTr="00973921">
        <w:tc>
          <w:tcPr>
            <w:tcW w:w="1418" w:type="dxa"/>
            <w:vMerge/>
            <w:tcBorders>
              <w:bottom w:val="single" w:sz="4" w:space="0" w:color="auto"/>
            </w:tcBorders>
            <w:vAlign w:val="center"/>
          </w:tcPr>
          <w:p w:rsidR="007B13E4" w:rsidRPr="00DC1F96" w:rsidRDefault="007B13E4" w:rsidP="0041172F">
            <w:pPr>
              <w:keepNext/>
              <w:keepLines/>
              <w:jc w:val="left"/>
              <w:rPr>
                <w:rFonts w:ascii="Arial" w:hAnsi="Arial" w:cs="Arial"/>
                <w:b/>
                <w:i/>
                <w:sz w:val="20"/>
              </w:rPr>
            </w:pPr>
          </w:p>
        </w:tc>
        <w:tc>
          <w:tcPr>
            <w:tcW w:w="1417" w:type="dxa"/>
            <w:tcBorders>
              <w:top w:val="single" w:sz="4" w:space="0" w:color="auto"/>
              <w:bottom w:val="single" w:sz="4" w:space="0" w:color="auto"/>
            </w:tcBorders>
            <w:shd w:val="clear" w:color="auto" w:fill="FFFFFF" w:themeFill="background1"/>
            <w:vAlign w:val="center"/>
          </w:tcPr>
          <w:p w:rsidR="007B13E4" w:rsidRPr="001C45D7" w:rsidRDefault="007B13E4" w:rsidP="0041172F">
            <w:pPr>
              <w:keepNext/>
              <w:keepLines/>
              <w:jc w:val="left"/>
              <w:rPr>
                <w:rFonts w:ascii="Arial" w:hAnsi="Arial" w:cs="Arial"/>
                <w:b/>
                <w:i/>
              </w:rPr>
            </w:pPr>
            <w:r w:rsidRPr="001C45D7">
              <w:rPr>
                <w:rFonts w:ascii="Arial" w:hAnsi="Arial" w:cs="Arial"/>
                <w:b/>
                <w:i/>
              </w:rPr>
              <w:t>ETFs</w:t>
            </w:r>
          </w:p>
        </w:tc>
        <w:tc>
          <w:tcPr>
            <w:tcW w:w="3261" w:type="dxa"/>
            <w:tcBorders>
              <w:top w:val="single" w:sz="4" w:space="0" w:color="auto"/>
              <w:bottom w:val="single" w:sz="4" w:space="0" w:color="auto"/>
            </w:tcBorders>
            <w:shd w:val="clear" w:color="auto" w:fill="FFFFFF" w:themeFill="background1"/>
          </w:tcPr>
          <w:p w:rsidR="007B13E4" w:rsidRPr="001C45D7" w:rsidRDefault="00C866CF" w:rsidP="0041172F">
            <w:pPr>
              <w:keepNext/>
              <w:keepLines/>
              <w:rPr>
                <w:rFonts w:ascii="Arial" w:hAnsi="Arial" w:cs="Arial"/>
              </w:rPr>
            </w:pPr>
            <w:sdt>
              <w:sdtPr>
                <w:alias w:val="RTS_8_0046"/>
                <w:tag w:val="RTS_8_0046"/>
                <w:id w:val="-106355137"/>
                <w:showingPlcHdr/>
                <w:text w:multiLine="1"/>
              </w:sdtPr>
              <w:sdtEndPr/>
              <w:sdtContent>
                <w:r w:rsidR="007B13E4" w:rsidRPr="00C65F80">
                  <w:rPr>
                    <w:rStyle w:val="PlaceholderText"/>
                  </w:rPr>
                  <w:t>Click here to enter text.</w:t>
                </w:r>
              </w:sdtContent>
            </w:sdt>
          </w:p>
        </w:tc>
        <w:tc>
          <w:tcPr>
            <w:tcW w:w="1559" w:type="dxa"/>
            <w:tcBorders>
              <w:top w:val="single" w:sz="4" w:space="0" w:color="auto"/>
              <w:bottom w:val="single" w:sz="4" w:space="0" w:color="auto"/>
            </w:tcBorders>
          </w:tcPr>
          <w:p w:rsidR="007B13E4" w:rsidRPr="001C45D7" w:rsidRDefault="00C866CF" w:rsidP="0041172F">
            <w:pPr>
              <w:keepNext/>
              <w:keepLines/>
              <w:rPr>
                <w:rFonts w:ascii="Arial" w:hAnsi="Arial" w:cs="Arial"/>
              </w:rPr>
            </w:pPr>
            <w:sdt>
              <w:sdtPr>
                <w:alias w:val="RTS_8_0047"/>
                <w:tag w:val="RTS_8_0047"/>
                <w:id w:val="-2036568598"/>
                <w:showingPlcHdr/>
                <w:text w:multiLine="1"/>
              </w:sdtPr>
              <w:sdtEndPr/>
              <w:sdtContent>
                <w:r w:rsidR="007B13E4" w:rsidRPr="00C65F80">
                  <w:rPr>
                    <w:rStyle w:val="PlaceholderText"/>
                  </w:rPr>
                  <w:t>Click here to enter text.</w:t>
                </w:r>
              </w:sdtContent>
            </w:sdt>
          </w:p>
        </w:tc>
        <w:tc>
          <w:tcPr>
            <w:tcW w:w="1701" w:type="dxa"/>
            <w:tcBorders>
              <w:top w:val="single" w:sz="4" w:space="0" w:color="auto"/>
              <w:bottom w:val="single" w:sz="4" w:space="0" w:color="auto"/>
            </w:tcBorders>
          </w:tcPr>
          <w:p w:rsidR="007B13E4" w:rsidRPr="001C45D7" w:rsidRDefault="00C866CF" w:rsidP="0041172F">
            <w:pPr>
              <w:keepNext/>
              <w:keepLines/>
              <w:rPr>
                <w:rFonts w:ascii="Arial" w:hAnsi="Arial" w:cs="Arial"/>
              </w:rPr>
            </w:pPr>
            <w:sdt>
              <w:sdtPr>
                <w:alias w:val="RTS_8_0048"/>
                <w:tag w:val="RTS_8_0048"/>
                <w:id w:val="379512058"/>
                <w:showingPlcHdr/>
                <w:text w:multiLine="1"/>
              </w:sdtPr>
              <w:sdtEndPr/>
              <w:sdtContent>
                <w:r w:rsidR="007B13E4" w:rsidRPr="00C65F80">
                  <w:rPr>
                    <w:rStyle w:val="PlaceholderText"/>
                  </w:rPr>
                  <w:t>Click here to enter text.</w:t>
                </w:r>
              </w:sdtContent>
            </w:sdt>
          </w:p>
        </w:tc>
        <w:tc>
          <w:tcPr>
            <w:tcW w:w="1559" w:type="dxa"/>
            <w:tcBorders>
              <w:top w:val="single" w:sz="4" w:space="0" w:color="auto"/>
              <w:bottom w:val="single" w:sz="4" w:space="0" w:color="auto"/>
            </w:tcBorders>
          </w:tcPr>
          <w:p w:rsidR="007B13E4" w:rsidRDefault="00D62A16" w:rsidP="0041172F">
            <w:pPr>
              <w:keepNext/>
              <w:keepLines/>
            </w:pPr>
            <w:r>
              <w:rPr>
                <w:rFonts w:ascii="Arial" w:hAnsi="Arial" w:cs="Arial"/>
              </w:rPr>
              <w:t xml:space="preserve"> </w:t>
            </w:r>
            <w:sdt>
              <w:sdtPr>
                <w:rPr>
                  <w:rFonts w:ascii="Arial" w:hAnsi="Arial" w:cs="Arial"/>
                </w:rPr>
                <w:alias w:val="RTS_8_0049"/>
                <w:tag w:val="RTS_8_0049"/>
                <w:id w:val="-1016611918"/>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Pr="00AB6D88">
                  <w:rPr>
                    <w:rStyle w:val="PlaceholderText"/>
                    <w:rFonts w:ascii="Arial" w:hAnsi="Arial" w:cs="Arial"/>
                  </w:rPr>
                  <w:t>Choose an item.</w:t>
                </w:r>
              </w:sdtContent>
            </w:sdt>
          </w:p>
        </w:tc>
      </w:tr>
    </w:tbl>
    <w:p w:rsidR="001C45D7" w:rsidRDefault="00BB6ED7" w:rsidP="0041172F">
      <w:pPr>
        <w:keepNext/>
        <w:keepLines/>
      </w:pPr>
      <w:r>
        <w:t xml:space="preserve">*One off costs </w:t>
      </w:r>
      <w:proofErr w:type="gramStart"/>
      <w:r>
        <w:t>are</w:t>
      </w:r>
      <w:proofErr w:type="gramEnd"/>
      <w:r>
        <w:t xml:space="preserve"> the total cost incurred to put in place the proposal. Recurring costs are the </w:t>
      </w:r>
      <w:r w:rsidR="004F7B0F">
        <w:t>annual costs incurred</w:t>
      </w:r>
      <w:r>
        <w:t xml:space="preserve"> to </w:t>
      </w:r>
      <w:r w:rsidR="004F7B0F">
        <w:t>maintain and update the obligation as necessary.</w:t>
      </w:r>
    </w:p>
    <w:p w:rsidR="00D62A16" w:rsidRPr="001C45D7" w:rsidRDefault="00D62A16" w:rsidP="0041172F">
      <w:pPr>
        <w:keepNext/>
        <w:keepLines/>
      </w:pPr>
    </w:p>
    <w:p w:rsidR="0090415B" w:rsidRPr="0059717B" w:rsidRDefault="0090415B" w:rsidP="0025717D">
      <w:pPr>
        <w:pStyle w:val="Questionstyle"/>
        <w:numPr>
          <w:ilvl w:val="0"/>
          <w:numId w:val="14"/>
        </w:numPr>
      </w:pPr>
      <w:r w:rsidRPr="0059717B">
        <w:t>If you think that there is a key dependence on outside resources in order to comply with these requirements, please describe it below.</w:t>
      </w:r>
    </w:p>
    <w:p w:rsidR="0090415B" w:rsidRDefault="00C866CF" w:rsidP="0090415B">
      <w:sdt>
        <w:sdtPr>
          <w:rPr>
            <w:sz w:val="20"/>
          </w:rPr>
          <w:alias w:val="RTS_8_0050"/>
          <w:tag w:val="RTS_8_0050"/>
          <w:id w:val="79264920"/>
          <w:showingPlcHdr/>
          <w:text w:multiLine="1"/>
        </w:sdtPr>
        <w:sdtEndPr/>
        <w:sdtContent>
          <w:r w:rsidR="0090415B" w:rsidRPr="009D51C6">
            <w:rPr>
              <w:rStyle w:val="PlaceholderText"/>
              <w:sz w:val="20"/>
            </w:rPr>
            <w:t>Click here to enter text.</w:t>
          </w:r>
        </w:sdtContent>
      </w:sdt>
    </w:p>
    <w:p w:rsidR="0090415B" w:rsidRDefault="0090415B" w:rsidP="00532D0E">
      <w:pPr>
        <w:rPr>
          <w:rFonts w:ascii="Arial" w:hAnsi="Arial" w:cs="Arial"/>
          <w:b/>
        </w:rPr>
      </w:pPr>
    </w:p>
    <w:p w:rsidR="0090415B" w:rsidRDefault="0090415B" w:rsidP="00532D0E">
      <w:pPr>
        <w:rPr>
          <w:rFonts w:ascii="Arial" w:hAnsi="Arial" w:cs="Arial"/>
          <w:b/>
        </w:rPr>
      </w:pPr>
    </w:p>
    <w:p w:rsidR="00532D0E" w:rsidRPr="00DC1F96" w:rsidRDefault="00532D0E" w:rsidP="00532D0E">
      <w:pPr>
        <w:rPr>
          <w:rFonts w:ascii="Arial" w:hAnsi="Arial" w:cs="Arial"/>
          <w:b/>
        </w:rPr>
      </w:pPr>
      <w:proofErr w:type="gramStart"/>
      <w:r w:rsidRPr="00DC1F96">
        <w:rPr>
          <w:rFonts w:ascii="Arial" w:hAnsi="Arial" w:cs="Arial"/>
          <w:b/>
        </w:rPr>
        <w:t>Market Impact</w:t>
      </w:r>
      <w:r>
        <w:rPr>
          <w:rFonts w:ascii="Arial" w:hAnsi="Arial" w:cs="Arial"/>
          <w:b/>
        </w:rPr>
        <w:t xml:space="preserve"> - all equity instruments.</w:t>
      </w:r>
      <w:proofErr w:type="gramEnd"/>
      <w:r>
        <w:rPr>
          <w:rFonts w:ascii="Arial" w:hAnsi="Arial" w:cs="Arial"/>
          <w:b/>
        </w:rPr>
        <w:t xml:space="preserve"> Please specify to which equity instruments(s) you are referring to</w:t>
      </w:r>
      <w:r w:rsidRPr="00DC1F96">
        <w:rPr>
          <w:rFonts w:ascii="Arial" w:hAnsi="Arial" w:cs="Arial"/>
          <w:b/>
        </w:rPr>
        <w:t>:</w:t>
      </w:r>
    </w:p>
    <w:p w:rsidR="005A7C09" w:rsidRDefault="005A7C09" w:rsidP="00E422AB">
      <w:pPr>
        <w:rPr>
          <w:rFonts w:ascii="Arial" w:hAnsi="Arial" w:cs="Arial"/>
        </w:rPr>
      </w:pPr>
    </w:p>
    <w:p w:rsidR="005A7C09" w:rsidRDefault="00532D0E" w:rsidP="008F5C09">
      <w:pPr>
        <w:pStyle w:val="Questionstyle"/>
      </w:pPr>
      <w:r w:rsidRPr="00532D0E">
        <w:t>Does your firm currently use RFQ?</w:t>
      </w:r>
    </w:p>
    <w:p w:rsidR="005A7C09" w:rsidRDefault="00C866CF" w:rsidP="00E422AB">
      <w:pPr>
        <w:rPr>
          <w:rFonts w:ascii="Arial" w:hAnsi="Arial" w:cs="Arial"/>
        </w:rPr>
      </w:pPr>
      <w:sdt>
        <w:sdtPr>
          <w:rPr>
            <w:rFonts w:ascii="Arial" w:hAnsi="Arial" w:cs="Arial"/>
          </w:rPr>
          <w:alias w:val="RTS_8_0051"/>
          <w:tag w:val="RTS_8_0051"/>
          <w:id w:val="-1913924279"/>
          <w:showingPlcHdr/>
          <w:comboBox>
            <w:listItem w:displayText="Yes" w:value="Yes"/>
            <w:listItem w:displayText="No" w:value="No"/>
          </w:comboBox>
        </w:sdtPr>
        <w:sdtEndPr/>
        <w:sdtContent>
          <w:r w:rsidR="00532D0E" w:rsidRPr="00AB6D88">
            <w:rPr>
              <w:rStyle w:val="PlaceholderText"/>
              <w:rFonts w:ascii="Arial" w:hAnsi="Arial" w:cs="Arial"/>
            </w:rPr>
            <w:t>Choose an item.</w:t>
          </w:r>
        </w:sdtContent>
      </w:sdt>
    </w:p>
    <w:p w:rsidR="00532D0E" w:rsidRDefault="00532D0E" w:rsidP="00E422AB">
      <w:pPr>
        <w:rPr>
          <w:rFonts w:ascii="Arial" w:hAnsi="Arial" w:cs="Arial"/>
        </w:rPr>
      </w:pPr>
    </w:p>
    <w:p w:rsidR="00532D0E" w:rsidRDefault="00532D0E" w:rsidP="008F5C09">
      <w:pPr>
        <w:pStyle w:val="Questionstyle"/>
      </w:pPr>
      <w:r w:rsidRPr="00532D0E">
        <w:t xml:space="preserve">With regard to </w:t>
      </w:r>
      <w:r w:rsidRPr="00D62A16">
        <w:rPr>
          <w:u w:val="single"/>
        </w:rPr>
        <w:t>RFQ trading</w:t>
      </w:r>
      <w:r w:rsidRPr="00532D0E">
        <w:t>, do you expect any significant effects of the ESMA proposal on your business (i.e. business model, trading activity, competition, etc.)? Please differentiate</w:t>
      </w:r>
      <w:r w:rsidR="00A05D67">
        <w:t>, where possible,</w:t>
      </w:r>
      <w:r w:rsidR="00D62A16">
        <w:t xml:space="preserve"> </w:t>
      </w:r>
      <w:r w:rsidRPr="00532D0E">
        <w:t>between short-term (&lt;2 years) and medium to long-term (&gt;2 years) effects</w:t>
      </w:r>
      <w:r w:rsidR="00D62A16">
        <w:t>.</w:t>
      </w:r>
    </w:p>
    <w:p w:rsidR="00532D0E" w:rsidRPr="00532D0E" w:rsidRDefault="00C866CF" w:rsidP="00532D0E">
      <w:sdt>
        <w:sdtPr>
          <w:alias w:val="RTS_8_0052"/>
          <w:tag w:val="RTS_8_0052"/>
          <w:id w:val="1008176098"/>
          <w:showingPlcHdr/>
          <w:text w:multiLine="1"/>
        </w:sdtPr>
        <w:sdtEndPr/>
        <w:sdtContent>
          <w:r w:rsidR="00532D0E" w:rsidRPr="00C65F80">
            <w:rPr>
              <w:rStyle w:val="PlaceholderText"/>
            </w:rPr>
            <w:t>Click here to enter text.</w:t>
          </w:r>
        </w:sdtContent>
      </w:sdt>
    </w:p>
    <w:p w:rsidR="005A7C09" w:rsidRDefault="005A7C09" w:rsidP="00E422AB">
      <w:pPr>
        <w:rPr>
          <w:rFonts w:ascii="Arial" w:hAnsi="Arial" w:cs="Arial"/>
        </w:rPr>
      </w:pPr>
    </w:p>
    <w:p w:rsidR="005A7C09" w:rsidRDefault="00532D0E" w:rsidP="008F5C09">
      <w:pPr>
        <w:pStyle w:val="Questionstyle"/>
      </w:pPr>
      <w:r w:rsidRPr="00532D0E">
        <w:t xml:space="preserve">Explain short-term effects and medium-term new </w:t>
      </w:r>
      <w:r w:rsidR="009D4F4F">
        <w:t>[</w:t>
      </w:r>
      <w:r w:rsidRPr="00532D0E">
        <w:t>business</w:t>
      </w:r>
      <w:r w:rsidR="00B211CB">
        <w:t>]</w:t>
      </w:r>
      <w:r w:rsidRPr="00532D0E">
        <w:t xml:space="preserve"> opportunities that the ESMA proposal could </w:t>
      </w:r>
      <w:r w:rsidR="00B211CB">
        <w:t xml:space="preserve">potentially </w:t>
      </w:r>
      <w:r w:rsidRPr="00532D0E">
        <w:t>create</w:t>
      </w:r>
    </w:p>
    <w:p w:rsidR="005A7C09" w:rsidRDefault="00C866CF" w:rsidP="00E422AB">
      <w:sdt>
        <w:sdtPr>
          <w:alias w:val="RTS_8_0053"/>
          <w:tag w:val="RTS_8_0053"/>
          <w:id w:val="-357048830"/>
          <w:showingPlcHdr/>
          <w:text w:multiLine="1"/>
        </w:sdtPr>
        <w:sdtEndPr/>
        <w:sdtContent>
          <w:r w:rsidR="00532D0E" w:rsidRPr="00C65F80">
            <w:rPr>
              <w:rStyle w:val="PlaceholderText"/>
            </w:rPr>
            <w:t>Click here to enter text.</w:t>
          </w:r>
        </w:sdtContent>
      </w:sdt>
    </w:p>
    <w:p w:rsidR="00532D0E" w:rsidRDefault="00532D0E" w:rsidP="00E422AB"/>
    <w:p w:rsidR="00532D0E" w:rsidRDefault="00532D0E" w:rsidP="008F5C09">
      <w:pPr>
        <w:pStyle w:val="Questionstyle"/>
      </w:pPr>
      <w:r w:rsidRPr="00532D0E">
        <w:t>More generally, do you expect the ESMA pr</w:t>
      </w:r>
      <w:r>
        <w:t xml:space="preserve">oposal </w:t>
      </w:r>
      <w:r w:rsidR="009D4F4F">
        <w:t xml:space="preserve">on pre-trade obligations based on trading system </w:t>
      </w:r>
      <w:r>
        <w:t>to affect:</w:t>
      </w:r>
    </w:p>
    <w:p w:rsidR="00532D0E" w:rsidRPr="00532D0E" w:rsidRDefault="00532D0E" w:rsidP="008F5C09">
      <w:pPr>
        <w:pStyle w:val="q2"/>
      </w:pPr>
      <w:r w:rsidRPr="00532D0E">
        <w:t>The average trade size of the different instruments, and/or</w:t>
      </w:r>
    </w:p>
    <w:p w:rsidR="00A05D67" w:rsidRDefault="00532D0E" w:rsidP="008F5C09">
      <w:pPr>
        <w:pStyle w:val="q2"/>
      </w:pPr>
      <w:r w:rsidRPr="00532D0E">
        <w:t>The transaction costs</w:t>
      </w:r>
    </w:p>
    <w:p w:rsidR="00532D0E" w:rsidRPr="00532D0E" w:rsidRDefault="00A05D67" w:rsidP="008F5C09">
      <w:pPr>
        <w:pStyle w:val="q2"/>
      </w:pPr>
      <w:r>
        <w:t>Market structure and market liquidity</w:t>
      </w:r>
      <w:r w:rsidR="00532D0E" w:rsidRPr="00532D0E">
        <w:t xml:space="preserve">? </w:t>
      </w:r>
    </w:p>
    <w:p w:rsidR="00532D0E" w:rsidRDefault="00532D0E" w:rsidP="008F5C09">
      <w:pPr>
        <w:pStyle w:val="Questionstyle"/>
        <w:numPr>
          <w:ilvl w:val="0"/>
          <w:numId w:val="0"/>
        </w:numPr>
        <w:ind w:left="720"/>
      </w:pPr>
      <w:r w:rsidRPr="00532D0E">
        <w:t>If yes, please explain the expected changes</w:t>
      </w:r>
      <w:r w:rsidR="009D4F4F">
        <w:t xml:space="preserve"> and their rationale</w:t>
      </w:r>
      <w:r w:rsidR="00A05D67">
        <w:t xml:space="preserve"> </w:t>
      </w:r>
      <w:r w:rsidR="0090415B">
        <w:t xml:space="preserve">and </w:t>
      </w:r>
      <w:r w:rsidR="00A05D67">
        <w:t>distinguish, where possible</w:t>
      </w:r>
      <w:r w:rsidR="00EB2E58">
        <w:t>,</w:t>
      </w:r>
      <w:r w:rsidR="00A05D67">
        <w:t xml:space="preserve"> between short-term (&lt; 2 years) and medium-to-ling-term effects (&gt;2 years)</w:t>
      </w:r>
      <w:r w:rsidRPr="00532D0E">
        <w:t>.</w:t>
      </w:r>
    </w:p>
    <w:p w:rsidR="005A7C09" w:rsidRDefault="00C866CF" w:rsidP="00E422AB">
      <w:sdt>
        <w:sdtPr>
          <w:alias w:val="RTS_8_0054"/>
          <w:tag w:val="RTS_8_0054"/>
          <w:id w:val="37247564"/>
          <w:showingPlcHdr/>
          <w:text w:multiLine="1"/>
        </w:sdtPr>
        <w:sdtEndPr/>
        <w:sdtContent>
          <w:r w:rsidR="00532D0E" w:rsidRPr="00C65F80">
            <w:rPr>
              <w:rStyle w:val="PlaceholderText"/>
            </w:rPr>
            <w:t>Click here to enter text.</w:t>
          </w:r>
        </w:sdtContent>
      </w:sdt>
    </w:p>
    <w:p w:rsidR="005A7C09" w:rsidRDefault="005A7C09" w:rsidP="00E422AB">
      <w:pPr>
        <w:rPr>
          <w:rFonts w:ascii="Arial" w:hAnsi="Arial" w:cs="Arial"/>
        </w:rPr>
      </w:pPr>
    </w:p>
    <w:p w:rsidR="005A7C09" w:rsidRPr="00532D0E" w:rsidRDefault="00532D0E" w:rsidP="00532D0E">
      <w:pPr>
        <w:pStyle w:val="Heading3"/>
        <w:rPr>
          <w:b/>
        </w:rPr>
      </w:pPr>
      <w:r w:rsidRPr="00532D0E">
        <w:rPr>
          <w:b/>
        </w:rPr>
        <w:t>Negotiated transactions subject to conditions other than the current market price [Article 6 of the draft RTS 8] – all equity instruments</w:t>
      </w:r>
    </w:p>
    <w:p w:rsidR="00532D0E" w:rsidRDefault="00532D0E" w:rsidP="00E422AB">
      <w:pPr>
        <w:rPr>
          <w:rFonts w:ascii="Arial" w:hAnsi="Arial" w:cs="Arial"/>
        </w:rPr>
      </w:pPr>
    </w:p>
    <w:p w:rsidR="00532D0E" w:rsidRDefault="00532D0E" w:rsidP="008F5C09">
      <w:pPr>
        <w:pStyle w:val="Questionstyle"/>
      </w:pPr>
      <w:r w:rsidRPr="00532D0E">
        <w:t xml:space="preserve">ESMA has not included non-standard settlement transactions (i.e. transactions mentioned in Article 5(2) of Regulation (EU) No 909/2014) as a negotiated transaction that does not contribute to the price formation process. In other words, these transactions will </w:t>
      </w:r>
      <w:r w:rsidR="00737CE2">
        <w:t xml:space="preserve">not </w:t>
      </w:r>
      <w:r w:rsidRPr="00532D0E">
        <w:t xml:space="preserve">be </w:t>
      </w:r>
      <w:r w:rsidR="00737CE2">
        <w:t xml:space="preserve">eligible </w:t>
      </w:r>
      <w:r w:rsidR="00757AEB">
        <w:t>for</w:t>
      </w:r>
      <w:r w:rsidR="00737CE2">
        <w:t xml:space="preserve"> this pre-trade transparency waiver</w:t>
      </w:r>
      <w:r w:rsidRPr="00532D0E">
        <w:t>.</w:t>
      </w:r>
      <w:r w:rsidR="00737CE2">
        <w:t xml:space="preserve"> Do you expect trading in any equity instrument to be</w:t>
      </w:r>
      <w:r w:rsidR="00D569AD">
        <w:t xml:space="preserve"> significantly</w:t>
      </w:r>
      <w:r w:rsidR="00737CE2">
        <w:t xml:space="preserve"> impacted</w:t>
      </w:r>
      <w:r w:rsidR="00D569AD">
        <w:t xml:space="preserve"> as a consequence (e.g. trading volumes, liquidity)?</w:t>
      </w:r>
    </w:p>
    <w:p w:rsidR="00676BF1" w:rsidRDefault="00C866CF" w:rsidP="00E422AB">
      <w:pPr>
        <w:rPr>
          <w:rFonts w:ascii="Arial" w:hAnsi="Arial" w:cs="Arial"/>
        </w:rPr>
      </w:pPr>
      <w:sdt>
        <w:sdtPr>
          <w:rPr>
            <w:rFonts w:ascii="Arial" w:hAnsi="Arial" w:cs="Arial"/>
          </w:rPr>
          <w:alias w:val="RTS_8_0055"/>
          <w:tag w:val="RTS_8_0055"/>
          <w:id w:val="-1771079522"/>
          <w:showingPlcHdr/>
          <w:comboBox>
            <w:listItem w:displayText="Yes" w:value="Yes"/>
            <w:listItem w:displayText="No" w:value="No"/>
          </w:comboBox>
        </w:sdtPr>
        <w:sdtEndPr/>
        <w:sdtContent>
          <w:r w:rsidR="00676BF1" w:rsidRPr="00AB6D88">
            <w:rPr>
              <w:rStyle w:val="PlaceholderText"/>
              <w:rFonts w:ascii="Arial" w:hAnsi="Arial" w:cs="Arial"/>
            </w:rPr>
            <w:t>Choose an item.</w:t>
          </w:r>
        </w:sdtContent>
      </w:sdt>
    </w:p>
    <w:p w:rsidR="00676BF1" w:rsidRDefault="00676BF1" w:rsidP="00E422AB"/>
    <w:p w:rsidR="00676BF1" w:rsidRDefault="00676BF1" w:rsidP="008F5C09">
      <w:pPr>
        <w:pStyle w:val="Questionstyle"/>
      </w:pPr>
      <w:r w:rsidRPr="00676BF1">
        <w:t>If yes, please explain</w:t>
      </w:r>
      <w:r w:rsidR="00737CE2">
        <w:t xml:space="preserve"> how and why</w:t>
      </w:r>
      <w:r w:rsidRPr="00676BF1">
        <w:t>.</w:t>
      </w:r>
      <w:r w:rsidR="002629CC">
        <w:t xml:space="preserve"> Please be as specific as possible and mention the drivers for any expected changes.</w:t>
      </w:r>
    </w:p>
    <w:p w:rsidR="00676BF1" w:rsidRDefault="00C866CF" w:rsidP="00E422AB">
      <w:sdt>
        <w:sdtPr>
          <w:alias w:val="RTS_8_0056"/>
          <w:tag w:val="RTS_8_0056"/>
          <w:id w:val="-1079440719"/>
          <w:showingPlcHdr/>
          <w:text w:multiLine="1"/>
        </w:sdtPr>
        <w:sdtEndPr/>
        <w:sdtContent>
          <w:r w:rsidR="00676BF1" w:rsidRPr="00C65F80">
            <w:rPr>
              <w:rStyle w:val="PlaceholderText"/>
            </w:rPr>
            <w:t>Click here to enter text.</w:t>
          </w:r>
        </w:sdtContent>
      </w:sdt>
    </w:p>
    <w:p w:rsidR="00676BF1" w:rsidRDefault="00676BF1" w:rsidP="008F5C09">
      <w:pPr>
        <w:pStyle w:val="Questionstyle"/>
        <w:numPr>
          <w:ilvl w:val="0"/>
          <w:numId w:val="0"/>
        </w:numPr>
      </w:pPr>
    </w:p>
    <w:p w:rsidR="00676BF1" w:rsidRDefault="00676BF1" w:rsidP="008F5C09">
      <w:pPr>
        <w:pStyle w:val="Questionstyle"/>
      </w:pPr>
      <w:r w:rsidRPr="00676BF1">
        <w:t>More generally, do you think this list would be more in line wi</w:t>
      </w:r>
      <w:r>
        <w:t xml:space="preserve">th current market practices </w:t>
      </w:r>
      <w:r w:rsidRPr="00676BF1">
        <w:t>if it was</w:t>
      </w:r>
      <w:r w:rsidR="002629CC">
        <w:t xml:space="preserve"> one of the following:</w:t>
      </w:r>
    </w:p>
    <w:p w:rsidR="00532D0E" w:rsidRDefault="00C866CF" w:rsidP="00E422AB">
      <w:pPr>
        <w:rPr>
          <w:rFonts w:ascii="Arial" w:hAnsi="Arial" w:cs="Arial"/>
        </w:rPr>
      </w:pPr>
      <w:sdt>
        <w:sdtPr>
          <w:rPr>
            <w:rFonts w:ascii="Arial" w:hAnsi="Arial" w:cs="Arial"/>
          </w:rPr>
          <w:alias w:val="RTS_8_0057"/>
          <w:tag w:val="RTS_8_0057"/>
          <w:id w:val="1710694471"/>
          <w:showingPlcHdr/>
          <w:comboBox>
            <w:listItem w:displayText="Exhaustive" w:value="Exhaustive"/>
            <w:listItem w:displayText="Non-exhaustive" w:value="Non-exhaustive"/>
          </w:comboBox>
        </w:sdtPr>
        <w:sdtEndPr/>
        <w:sdtContent>
          <w:r w:rsidR="00676BF1" w:rsidRPr="00AB6D88">
            <w:rPr>
              <w:rStyle w:val="PlaceholderText"/>
              <w:rFonts w:ascii="Arial" w:hAnsi="Arial" w:cs="Arial"/>
            </w:rPr>
            <w:t>Choose an item.</w:t>
          </w:r>
        </w:sdtContent>
      </w:sdt>
    </w:p>
    <w:p w:rsidR="005A7C09" w:rsidRDefault="005A7C09" w:rsidP="00E422AB">
      <w:pPr>
        <w:rPr>
          <w:rFonts w:ascii="Arial" w:hAnsi="Arial" w:cs="Arial"/>
        </w:rPr>
      </w:pPr>
    </w:p>
    <w:p w:rsidR="005A7C09" w:rsidRDefault="00676BF1" w:rsidP="008F5C09">
      <w:pPr>
        <w:pStyle w:val="Questionstyle"/>
      </w:pPr>
      <w:r w:rsidRPr="00676BF1">
        <w:t>Please explain why.</w:t>
      </w:r>
    </w:p>
    <w:p w:rsidR="007F0C80" w:rsidRDefault="00C866CF" w:rsidP="00E422AB">
      <w:pPr>
        <w:rPr>
          <w:rFonts w:ascii="Arial" w:hAnsi="Arial" w:cs="Arial"/>
        </w:rPr>
      </w:pPr>
      <w:sdt>
        <w:sdtPr>
          <w:alias w:val="RTS_8_0058"/>
          <w:tag w:val="RTS_8_0058"/>
          <w:id w:val="-316720219"/>
          <w:showingPlcHdr/>
          <w:text w:multiLine="1"/>
        </w:sdtPr>
        <w:sdtEndPr/>
        <w:sdtContent>
          <w:r w:rsidR="00676BF1" w:rsidRPr="00C65F80">
            <w:rPr>
              <w:rStyle w:val="PlaceholderText"/>
            </w:rPr>
            <w:t>Click here to enter text.</w:t>
          </w:r>
        </w:sdtContent>
      </w:sdt>
    </w:p>
    <w:p w:rsidR="007F0C80" w:rsidRDefault="007F0C80" w:rsidP="00E422AB">
      <w:pPr>
        <w:rPr>
          <w:rFonts w:ascii="Arial" w:hAnsi="Arial" w:cs="Arial"/>
        </w:rPr>
      </w:pPr>
    </w:p>
    <w:p w:rsidR="00676BF1" w:rsidRPr="00676BF1" w:rsidRDefault="00676BF1" w:rsidP="00676BF1">
      <w:pPr>
        <w:pStyle w:val="Heading3"/>
        <w:rPr>
          <w:b/>
        </w:rPr>
      </w:pPr>
      <w:r w:rsidRPr="00676BF1">
        <w:rPr>
          <w:b/>
        </w:rPr>
        <w:t>Type and minimum size of orders held in an order management facility [Article 7 of the draft RTS 8] – only for shares and ETFs</w:t>
      </w:r>
    </w:p>
    <w:p w:rsidR="00676BF1" w:rsidRDefault="00676BF1" w:rsidP="00E422AB">
      <w:pPr>
        <w:rPr>
          <w:rFonts w:ascii="Arial" w:hAnsi="Arial" w:cs="Arial"/>
        </w:rPr>
      </w:pPr>
    </w:p>
    <w:p w:rsidR="00676BF1" w:rsidRDefault="00676BF1" w:rsidP="008F5C09">
      <w:pPr>
        <w:pStyle w:val="Questionstyle"/>
      </w:pPr>
      <w:r w:rsidRPr="00676BF1">
        <w:t xml:space="preserve">Please provide an estimate of expected compliance costs </w:t>
      </w:r>
      <w:r w:rsidR="0090415B">
        <w:t xml:space="preserve">(absolute and relative) </w:t>
      </w:r>
      <w:r w:rsidRPr="00676BF1">
        <w:t>for meeting the requirements provided by ESMA under Article 7 of the draft RTS 8 and in particular those relating to the minimum size of a reserve order.</w:t>
      </w:r>
    </w:p>
    <w:p w:rsidR="0090415B" w:rsidRDefault="0090415B" w:rsidP="0090415B"/>
    <w:p w:rsidR="0090415B" w:rsidRDefault="0090415B" w:rsidP="0090415B">
      <w:r>
        <w:rPr>
          <w:lang w:val="en-US"/>
        </w:rPr>
        <w:t>P</w:t>
      </w:r>
      <w:r w:rsidRPr="002F5B09">
        <w:rPr>
          <w:lang w:val="en-US"/>
        </w:rPr>
        <w:t xml:space="preserve">lease either indicate your best estimate </w:t>
      </w:r>
      <w:r>
        <w:rPr>
          <w:lang w:val="en-US"/>
        </w:rPr>
        <w:t xml:space="preserve">for total compliance costs </w:t>
      </w:r>
      <w:r w:rsidRPr="002F5B09">
        <w:rPr>
          <w:lang w:val="en-US"/>
        </w:rPr>
        <w:t xml:space="preserve">in monetary terms or </w:t>
      </w:r>
      <w:r>
        <w:rPr>
          <w:lang w:val="en-US"/>
        </w:rPr>
        <w:t xml:space="preserve">provide an estimate choosing </w:t>
      </w:r>
      <w:r w:rsidRPr="002F5B09">
        <w:rPr>
          <w:lang w:val="en-US"/>
        </w:rPr>
        <w:t>among the following intervals:</w:t>
      </w:r>
      <w:r w:rsidRPr="002F5B09">
        <w:t xml:space="preserve"> </w:t>
      </w:r>
      <w:r w:rsidRPr="00421D36">
        <w:rPr>
          <w:b/>
          <w:lang w:val="en-US"/>
        </w:rPr>
        <w:t>[Very Low]</w:t>
      </w:r>
      <w:r w:rsidRPr="002F5B09">
        <w:rPr>
          <w:lang w:val="en-US"/>
        </w:rPr>
        <w:t xml:space="preserve"> </w:t>
      </w:r>
      <w:r>
        <w:rPr>
          <w:lang w:val="en-US"/>
        </w:rPr>
        <w:t>when l</w:t>
      </w:r>
      <w:r w:rsidRPr="002F5B09">
        <w:rPr>
          <w:lang w:val="en-US"/>
        </w:rPr>
        <w:t xml:space="preserve">ess than 50k, </w:t>
      </w:r>
      <w:r w:rsidRPr="00421D36">
        <w:rPr>
          <w:b/>
          <w:lang w:val="en-US"/>
        </w:rPr>
        <w:t>[Low]</w:t>
      </w:r>
      <w:r w:rsidRPr="002F5B09">
        <w:rPr>
          <w:lang w:val="en-US"/>
        </w:rPr>
        <w:t xml:space="preserve"> </w:t>
      </w:r>
      <w:r>
        <w:rPr>
          <w:lang w:val="en-US"/>
        </w:rPr>
        <w:t xml:space="preserve">when between </w:t>
      </w:r>
      <w:r w:rsidRPr="002F5B09">
        <w:rPr>
          <w:lang w:val="en-US"/>
        </w:rPr>
        <w:t xml:space="preserve">50k-250k, </w:t>
      </w:r>
      <w:r w:rsidRPr="00421D36">
        <w:rPr>
          <w:b/>
          <w:lang w:val="en-US"/>
        </w:rPr>
        <w:t xml:space="preserve">[Medium low] </w:t>
      </w:r>
      <w:r>
        <w:rPr>
          <w:lang w:val="en-US"/>
        </w:rPr>
        <w:t>when</w:t>
      </w:r>
      <w:r w:rsidRPr="002F5B09">
        <w:rPr>
          <w:lang w:val="en-US"/>
        </w:rPr>
        <w:t xml:space="preserve"> </w:t>
      </w:r>
      <w:r>
        <w:rPr>
          <w:lang w:val="en-US"/>
        </w:rPr>
        <w:t>between</w:t>
      </w:r>
      <w:r w:rsidRPr="002F5B09">
        <w:rPr>
          <w:lang w:val="en-US"/>
        </w:rPr>
        <w:t xml:space="preserve"> 250k-1m, </w:t>
      </w:r>
      <w:r w:rsidRPr="00421D36">
        <w:rPr>
          <w:b/>
          <w:lang w:val="en-US"/>
        </w:rPr>
        <w:t>[Medium High]</w:t>
      </w:r>
      <w:r w:rsidRPr="002F5B09">
        <w:rPr>
          <w:lang w:val="en-US"/>
        </w:rPr>
        <w:t xml:space="preserve"> </w:t>
      </w:r>
      <w:r>
        <w:rPr>
          <w:lang w:val="en-US"/>
        </w:rPr>
        <w:t>when</w:t>
      </w:r>
      <w:r w:rsidRPr="002F5B09">
        <w:rPr>
          <w:lang w:val="en-US"/>
        </w:rPr>
        <w:t xml:space="preserve"> </w:t>
      </w:r>
      <w:r>
        <w:rPr>
          <w:lang w:val="en-US"/>
        </w:rPr>
        <w:t xml:space="preserve">between </w:t>
      </w:r>
      <w:r w:rsidRPr="002F5B09">
        <w:rPr>
          <w:lang w:val="en-US"/>
        </w:rPr>
        <w:t xml:space="preserve">1m - 5m, </w:t>
      </w:r>
      <w:r w:rsidRPr="00421D36">
        <w:rPr>
          <w:b/>
          <w:lang w:val="en-US"/>
        </w:rPr>
        <w:t xml:space="preserve">[High] </w:t>
      </w:r>
      <w:r>
        <w:rPr>
          <w:lang w:val="en-US"/>
        </w:rPr>
        <w:t>when between 5m -10m</w:t>
      </w:r>
      <w:r w:rsidRPr="002F5B09">
        <w:rPr>
          <w:lang w:val="en-US"/>
        </w:rPr>
        <w:t xml:space="preserve">, </w:t>
      </w:r>
      <w:r w:rsidRPr="00421D36">
        <w:rPr>
          <w:b/>
          <w:lang w:val="en-US"/>
        </w:rPr>
        <w:t>[Very high]</w:t>
      </w:r>
      <w:r w:rsidRPr="002F5B09">
        <w:rPr>
          <w:lang w:val="en-US"/>
        </w:rPr>
        <w:t xml:space="preserve"> </w:t>
      </w:r>
      <w:r>
        <w:rPr>
          <w:lang w:val="en-US"/>
        </w:rPr>
        <w:t>when</w:t>
      </w:r>
      <w:r w:rsidRPr="002F5B09">
        <w:rPr>
          <w:lang w:val="en-US"/>
        </w:rPr>
        <w:t xml:space="preserve"> </w:t>
      </w:r>
      <w:r>
        <w:rPr>
          <w:lang w:val="en-US"/>
        </w:rPr>
        <w:t>m</w:t>
      </w:r>
      <w:r w:rsidRPr="002F5B09">
        <w:rPr>
          <w:lang w:val="en-US"/>
        </w:rPr>
        <w:t xml:space="preserve">ore than 10m. </w:t>
      </w:r>
    </w:p>
    <w:p w:rsidR="0090415B" w:rsidRPr="0090415B" w:rsidRDefault="0090415B" w:rsidP="0090415B"/>
    <w:tbl>
      <w:tblPr>
        <w:tblStyle w:val="TableGrid"/>
        <w:tblW w:w="10632" w:type="dxa"/>
        <w:tblInd w:w="-601" w:type="dxa"/>
        <w:tblLayout w:type="fixed"/>
        <w:tblLook w:val="04A0" w:firstRow="1" w:lastRow="0" w:firstColumn="1" w:lastColumn="0" w:noHBand="0" w:noVBand="1"/>
      </w:tblPr>
      <w:tblGrid>
        <w:gridCol w:w="1418"/>
        <w:gridCol w:w="3685"/>
        <w:gridCol w:w="1560"/>
        <w:gridCol w:w="1701"/>
        <w:gridCol w:w="2268"/>
      </w:tblGrid>
      <w:tr w:rsidR="00D62A16" w:rsidRPr="00E42A78" w:rsidTr="00022886">
        <w:trPr>
          <w:trHeight w:val="1128"/>
        </w:trPr>
        <w:tc>
          <w:tcPr>
            <w:tcW w:w="1418" w:type="dxa"/>
            <w:vMerge w:val="restart"/>
          </w:tcPr>
          <w:p w:rsidR="00D62A16" w:rsidRPr="00E42A78" w:rsidRDefault="00D62A16" w:rsidP="00ED407C">
            <w:pPr>
              <w:rPr>
                <w:rFonts w:ascii="Arial" w:hAnsi="Arial" w:cs="Arial"/>
                <w:b/>
                <w:i/>
                <w:sz w:val="20"/>
              </w:rPr>
            </w:pPr>
            <w:r w:rsidRPr="00E42A78">
              <w:rPr>
                <w:rFonts w:ascii="Arial" w:hAnsi="Arial" w:cs="Arial"/>
                <w:b/>
                <w:i/>
                <w:sz w:val="20"/>
              </w:rPr>
              <w:t>Financial instrument</w:t>
            </w:r>
          </w:p>
        </w:tc>
        <w:tc>
          <w:tcPr>
            <w:tcW w:w="3685" w:type="dxa"/>
            <w:vMerge w:val="restart"/>
          </w:tcPr>
          <w:p w:rsidR="00D62A16" w:rsidRPr="00E42A78" w:rsidRDefault="00D62A16" w:rsidP="00FC6372">
            <w:pPr>
              <w:rPr>
                <w:rFonts w:ascii="Arial" w:hAnsi="Arial" w:cs="Arial"/>
                <w:b/>
                <w:i/>
                <w:sz w:val="20"/>
              </w:rPr>
            </w:pPr>
            <w:r w:rsidRPr="00E42A78">
              <w:rPr>
                <w:rFonts w:ascii="Arial" w:hAnsi="Arial" w:cs="Arial"/>
                <w:b/>
                <w:i/>
                <w:sz w:val="20"/>
              </w:rPr>
              <w:t>Main area of expected costs - IT costs, Training costs, Staff costs (number of people/hours and cost per person)</w:t>
            </w:r>
          </w:p>
        </w:tc>
        <w:tc>
          <w:tcPr>
            <w:tcW w:w="3261" w:type="dxa"/>
            <w:gridSpan w:val="2"/>
            <w:vAlign w:val="center"/>
          </w:tcPr>
          <w:p w:rsidR="00D62A16" w:rsidRDefault="00D62A16" w:rsidP="00676BF1">
            <w:pPr>
              <w:jc w:val="center"/>
              <w:rPr>
                <w:rFonts w:ascii="Arial" w:hAnsi="Arial" w:cs="Arial"/>
                <w:b/>
                <w:i/>
                <w:sz w:val="20"/>
              </w:rPr>
            </w:pPr>
            <w:r w:rsidRPr="00E42A78">
              <w:rPr>
                <w:rFonts w:ascii="Arial" w:hAnsi="Arial" w:cs="Arial"/>
                <w:b/>
                <w:i/>
                <w:sz w:val="20"/>
              </w:rPr>
              <w:t xml:space="preserve">Total </w:t>
            </w:r>
            <w:r w:rsidR="0090415B">
              <w:rPr>
                <w:rFonts w:ascii="Arial" w:hAnsi="Arial" w:cs="Arial"/>
                <w:b/>
                <w:i/>
                <w:sz w:val="20"/>
              </w:rPr>
              <w:t xml:space="preserve">compliance </w:t>
            </w:r>
            <w:r w:rsidRPr="00E42A78">
              <w:rPr>
                <w:rFonts w:ascii="Arial" w:hAnsi="Arial" w:cs="Arial"/>
                <w:b/>
                <w:i/>
                <w:sz w:val="20"/>
              </w:rPr>
              <w:t>costs</w:t>
            </w:r>
          </w:p>
          <w:p w:rsidR="00D62A16" w:rsidRPr="00E42A78" w:rsidRDefault="00D62A16" w:rsidP="00676BF1">
            <w:pPr>
              <w:jc w:val="center"/>
              <w:rPr>
                <w:rFonts w:ascii="Arial" w:hAnsi="Arial" w:cs="Arial"/>
                <w:b/>
                <w:i/>
                <w:sz w:val="20"/>
              </w:rPr>
            </w:pPr>
            <w:r>
              <w:rPr>
                <w:rFonts w:ascii="Arial" w:hAnsi="Arial" w:cs="Arial"/>
                <w:b/>
                <w:i/>
                <w:sz w:val="20"/>
              </w:rPr>
              <w:t>(</w:t>
            </w:r>
            <w:r w:rsidRPr="00EF2E8B">
              <w:rPr>
                <w:rFonts w:ascii="Arial" w:hAnsi="Arial" w:cs="Arial"/>
                <w:b/>
                <w:i/>
                <w:sz w:val="20"/>
              </w:rPr>
              <w:t>in thousands of Euros</w:t>
            </w:r>
            <w:r>
              <w:rPr>
                <w:rFonts w:ascii="Arial" w:hAnsi="Arial" w:cs="Arial"/>
                <w:b/>
                <w:i/>
                <w:sz w:val="20"/>
              </w:rPr>
              <w:t>)</w:t>
            </w:r>
          </w:p>
        </w:tc>
        <w:tc>
          <w:tcPr>
            <w:tcW w:w="2268" w:type="dxa"/>
            <w:vMerge w:val="restart"/>
          </w:tcPr>
          <w:p w:rsidR="00D62A16" w:rsidRPr="00E42A78" w:rsidRDefault="00D62A16" w:rsidP="00973921">
            <w:pPr>
              <w:jc w:val="left"/>
              <w:rPr>
                <w:rFonts w:ascii="Arial" w:hAnsi="Arial" w:cs="Arial"/>
                <w:b/>
                <w:i/>
                <w:sz w:val="20"/>
              </w:rPr>
            </w:pPr>
            <w:r>
              <w:rPr>
                <w:rFonts w:ascii="Arial" w:hAnsi="Arial" w:cs="Arial"/>
                <w:b/>
                <w:i/>
                <w:sz w:val="20"/>
              </w:rPr>
              <w:t>In relation to the size of your business, would you describe those compliance costs as</w:t>
            </w:r>
          </w:p>
        </w:tc>
      </w:tr>
      <w:tr w:rsidR="00D62A16" w:rsidRPr="00E42A78" w:rsidTr="00022886">
        <w:trPr>
          <w:trHeight w:val="85"/>
        </w:trPr>
        <w:tc>
          <w:tcPr>
            <w:tcW w:w="1418" w:type="dxa"/>
            <w:vMerge/>
          </w:tcPr>
          <w:p w:rsidR="00D62A16" w:rsidRPr="00E42A78" w:rsidRDefault="00D62A16" w:rsidP="00ED407C">
            <w:pPr>
              <w:rPr>
                <w:rFonts w:ascii="Arial" w:hAnsi="Arial" w:cs="Arial"/>
                <w:b/>
                <w:i/>
                <w:sz w:val="20"/>
              </w:rPr>
            </w:pPr>
          </w:p>
        </w:tc>
        <w:tc>
          <w:tcPr>
            <w:tcW w:w="3685" w:type="dxa"/>
            <w:vMerge/>
          </w:tcPr>
          <w:p w:rsidR="00D62A16" w:rsidRPr="00E42A78" w:rsidRDefault="00D62A16" w:rsidP="00ED407C">
            <w:pPr>
              <w:rPr>
                <w:rFonts w:ascii="Arial" w:hAnsi="Arial" w:cs="Arial"/>
                <w:i/>
                <w:sz w:val="20"/>
              </w:rPr>
            </w:pPr>
          </w:p>
        </w:tc>
        <w:tc>
          <w:tcPr>
            <w:tcW w:w="1560" w:type="dxa"/>
            <w:vAlign w:val="center"/>
          </w:tcPr>
          <w:p w:rsidR="00D62A16" w:rsidRPr="007B35BB" w:rsidRDefault="00D62A16" w:rsidP="00676BF1">
            <w:pPr>
              <w:jc w:val="center"/>
              <w:rPr>
                <w:rFonts w:ascii="Arial" w:hAnsi="Arial" w:cs="Arial"/>
                <w:b/>
                <w:i/>
                <w:sz w:val="20"/>
              </w:rPr>
            </w:pPr>
            <w:r w:rsidRPr="007B35BB">
              <w:rPr>
                <w:rFonts w:ascii="Arial" w:hAnsi="Arial" w:cs="Arial"/>
                <w:b/>
                <w:i/>
                <w:sz w:val="20"/>
              </w:rPr>
              <w:t>One-off</w:t>
            </w:r>
          </w:p>
        </w:tc>
        <w:tc>
          <w:tcPr>
            <w:tcW w:w="1701" w:type="dxa"/>
            <w:vAlign w:val="center"/>
          </w:tcPr>
          <w:p w:rsidR="00D62A16" w:rsidRPr="007B35BB" w:rsidRDefault="00D62A16" w:rsidP="00676BF1">
            <w:pPr>
              <w:jc w:val="center"/>
              <w:rPr>
                <w:rFonts w:ascii="Arial" w:hAnsi="Arial" w:cs="Arial"/>
                <w:b/>
                <w:i/>
                <w:sz w:val="20"/>
              </w:rPr>
            </w:pPr>
            <w:r w:rsidRPr="007B35BB">
              <w:rPr>
                <w:rFonts w:ascii="Arial" w:hAnsi="Arial" w:cs="Arial"/>
                <w:b/>
                <w:i/>
                <w:sz w:val="20"/>
              </w:rPr>
              <w:t>recurring</w:t>
            </w:r>
          </w:p>
        </w:tc>
        <w:tc>
          <w:tcPr>
            <w:tcW w:w="2268" w:type="dxa"/>
            <w:vMerge/>
          </w:tcPr>
          <w:p w:rsidR="00D62A16" w:rsidRPr="00E42A78" w:rsidRDefault="00D62A16" w:rsidP="00676BF1">
            <w:pPr>
              <w:jc w:val="center"/>
              <w:rPr>
                <w:rFonts w:ascii="Arial" w:hAnsi="Arial" w:cs="Arial"/>
                <w:i/>
                <w:sz w:val="20"/>
              </w:rPr>
            </w:pPr>
          </w:p>
        </w:tc>
      </w:tr>
      <w:tr w:rsidR="00D62A16" w:rsidRPr="00E42A78" w:rsidTr="007B35BB">
        <w:tc>
          <w:tcPr>
            <w:tcW w:w="1418" w:type="dxa"/>
          </w:tcPr>
          <w:p w:rsidR="00D62A16" w:rsidRPr="00E42A78" w:rsidRDefault="00D62A16" w:rsidP="00ED407C">
            <w:pPr>
              <w:rPr>
                <w:rFonts w:ascii="Arial" w:hAnsi="Arial" w:cs="Arial"/>
                <w:b/>
                <w:i/>
                <w:sz w:val="20"/>
              </w:rPr>
            </w:pPr>
            <w:r w:rsidRPr="00E42A78">
              <w:rPr>
                <w:rFonts w:ascii="Arial" w:hAnsi="Arial" w:cs="Arial"/>
                <w:b/>
                <w:i/>
                <w:sz w:val="20"/>
              </w:rPr>
              <w:t>Shares</w:t>
            </w:r>
          </w:p>
        </w:tc>
        <w:tc>
          <w:tcPr>
            <w:tcW w:w="3685" w:type="dxa"/>
          </w:tcPr>
          <w:p w:rsidR="00D62A16" w:rsidRPr="00E42A78" w:rsidRDefault="00C866CF" w:rsidP="00ED407C">
            <w:pPr>
              <w:rPr>
                <w:rFonts w:ascii="Arial" w:hAnsi="Arial" w:cs="Arial"/>
                <w:i/>
              </w:rPr>
            </w:pPr>
            <w:sdt>
              <w:sdtPr>
                <w:alias w:val="RTS_8_0059"/>
                <w:tag w:val="RTS_8_0059"/>
                <w:id w:val="1959294346"/>
                <w:showingPlcHdr/>
                <w:text w:multiLine="1"/>
              </w:sdtPr>
              <w:sdtEndPr/>
              <w:sdtContent>
                <w:r w:rsidR="00D62A16" w:rsidRPr="00C65F80">
                  <w:rPr>
                    <w:rStyle w:val="PlaceholderText"/>
                  </w:rPr>
                  <w:t>Click here to enter text.</w:t>
                </w:r>
              </w:sdtContent>
            </w:sdt>
          </w:p>
        </w:tc>
        <w:tc>
          <w:tcPr>
            <w:tcW w:w="1560" w:type="dxa"/>
          </w:tcPr>
          <w:p w:rsidR="00D62A16" w:rsidRPr="00E42A78" w:rsidRDefault="00C866CF" w:rsidP="00ED407C">
            <w:pPr>
              <w:rPr>
                <w:rFonts w:ascii="Arial" w:hAnsi="Arial" w:cs="Arial"/>
                <w:i/>
              </w:rPr>
            </w:pPr>
            <w:sdt>
              <w:sdtPr>
                <w:alias w:val="RTS_8_0060"/>
                <w:tag w:val="RTS_8_0060"/>
                <w:id w:val="1726570383"/>
                <w:showingPlcHdr/>
                <w:text w:multiLine="1"/>
              </w:sdtPr>
              <w:sdtEndPr/>
              <w:sdtContent>
                <w:r w:rsidR="00D62A16" w:rsidRPr="00C65F80">
                  <w:rPr>
                    <w:rStyle w:val="PlaceholderText"/>
                  </w:rPr>
                  <w:t>Click here to enter text.</w:t>
                </w:r>
              </w:sdtContent>
            </w:sdt>
          </w:p>
        </w:tc>
        <w:tc>
          <w:tcPr>
            <w:tcW w:w="1701" w:type="dxa"/>
          </w:tcPr>
          <w:p w:rsidR="00D62A16" w:rsidRPr="00E42A78" w:rsidRDefault="00C866CF" w:rsidP="00ED407C">
            <w:pPr>
              <w:rPr>
                <w:rFonts w:ascii="Arial" w:hAnsi="Arial" w:cs="Arial"/>
                <w:i/>
              </w:rPr>
            </w:pPr>
            <w:sdt>
              <w:sdtPr>
                <w:alias w:val="RTS_8_0061"/>
                <w:tag w:val="RTS_8_0061"/>
                <w:id w:val="1113941084"/>
                <w:showingPlcHdr/>
                <w:text w:multiLine="1"/>
              </w:sdtPr>
              <w:sdtEndPr/>
              <w:sdtContent>
                <w:r w:rsidR="00D62A16" w:rsidRPr="00C65F80">
                  <w:rPr>
                    <w:rStyle w:val="PlaceholderText"/>
                  </w:rPr>
                  <w:t>Click here to enter text.</w:t>
                </w:r>
              </w:sdtContent>
            </w:sdt>
          </w:p>
        </w:tc>
        <w:tc>
          <w:tcPr>
            <w:tcW w:w="2268" w:type="dxa"/>
          </w:tcPr>
          <w:p w:rsidR="00D62A16" w:rsidRDefault="00C866CF" w:rsidP="00ED407C">
            <w:sdt>
              <w:sdtPr>
                <w:rPr>
                  <w:rFonts w:ascii="Arial" w:hAnsi="Arial" w:cs="Arial"/>
                </w:rPr>
                <w:alias w:val="RTS_8_0062"/>
                <w:tag w:val="RTS_8_0062"/>
                <w:id w:val="1704509512"/>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D62A16" w:rsidRPr="00AB6D88">
                  <w:rPr>
                    <w:rStyle w:val="PlaceholderText"/>
                    <w:rFonts w:ascii="Arial" w:hAnsi="Arial" w:cs="Arial"/>
                  </w:rPr>
                  <w:t>Choose an item.</w:t>
                </w:r>
              </w:sdtContent>
            </w:sdt>
          </w:p>
        </w:tc>
      </w:tr>
      <w:tr w:rsidR="00D62A16" w:rsidRPr="00E42A78" w:rsidTr="007B35BB">
        <w:tc>
          <w:tcPr>
            <w:tcW w:w="1418" w:type="dxa"/>
            <w:tcBorders>
              <w:top w:val="single" w:sz="4" w:space="0" w:color="auto"/>
              <w:bottom w:val="single" w:sz="4" w:space="0" w:color="auto"/>
            </w:tcBorders>
          </w:tcPr>
          <w:p w:rsidR="00D62A16" w:rsidRPr="00E42A78" w:rsidRDefault="00D62A16" w:rsidP="00ED407C">
            <w:pPr>
              <w:rPr>
                <w:rFonts w:ascii="Arial" w:hAnsi="Arial" w:cs="Arial"/>
                <w:b/>
                <w:i/>
                <w:sz w:val="20"/>
              </w:rPr>
            </w:pPr>
            <w:r w:rsidRPr="00E42A78">
              <w:rPr>
                <w:rFonts w:ascii="Arial" w:hAnsi="Arial" w:cs="Arial"/>
                <w:b/>
                <w:i/>
                <w:sz w:val="20"/>
              </w:rPr>
              <w:t>ETFs</w:t>
            </w:r>
          </w:p>
        </w:tc>
        <w:tc>
          <w:tcPr>
            <w:tcW w:w="3685" w:type="dxa"/>
            <w:tcBorders>
              <w:top w:val="single" w:sz="4" w:space="0" w:color="auto"/>
              <w:bottom w:val="single" w:sz="4" w:space="0" w:color="auto"/>
            </w:tcBorders>
            <w:shd w:val="clear" w:color="auto" w:fill="FFFFFF" w:themeFill="background1"/>
          </w:tcPr>
          <w:p w:rsidR="00D62A16" w:rsidRPr="00E42A78" w:rsidRDefault="00C866CF" w:rsidP="00ED407C">
            <w:pPr>
              <w:rPr>
                <w:rFonts w:ascii="Arial" w:hAnsi="Arial" w:cs="Arial"/>
                <w:i/>
              </w:rPr>
            </w:pPr>
            <w:sdt>
              <w:sdtPr>
                <w:alias w:val="RTS_8_0063"/>
                <w:tag w:val="RTS_8_0063"/>
                <w:id w:val="-1684819053"/>
                <w:showingPlcHdr/>
                <w:text w:multiLine="1"/>
              </w:sdtPr>
              <w:sdtEndPr/>
              <w:sdtContent>
                <w:r w:rsidR="00D62A16" w:rsidRPr="00C65F80">
                  <w:rPr>
                    <w:rStyle w:val="PlaceholderText"/>
                  </w:rPr>
                  <w:t>Click here to enter text.</w:t>
                </w:r>
              </w:sdtContent>
            </w:sdt>
          </w:p>
        </w:tc>
        <w:tc>
          <w:tcPr>
            <w:tcW w:w="1560" w:type="dxa"/>
            <w:tcBorders>
              <w:top w:val="single" w:sz="4" w:space="0" w:color="auto"/>
              <w:bottom w:val="single" w:sz="4" w:space="0" w:color="auto"/>
            </w:tcBorders>
          </w:tcPr>
          <w:p w:rsidR="00D62A16" w:rsidRPr="00E42A78" w:rsidRDefault="00C866CF" w:rsidP="00ED407C">
            <w:pPr>
              <w:rPr>
                <w:rFonts w:ascii="Arial" w:hAnsi="Arial" w:cs="Arial"/>
                <w:i/>
              </w:rPr>
            </w:pPr>
            <w:sdt>
              <w:sdtPr>
                <w:alias w:val="RTS_8_0064"/>
                <w:tag w:val="RTS_8_0064"/>
                <w:id w:val="-2109795399"/>
                <w:showingPlcHdr/>
                <w:text w:multiLine="1"/>
              </w:sdtPr>
              <w:sdtEndPr/>
              <w:sdtContent>
                <w:r w:rsidR="00D62A16" w:rsidRPr="00C65F80">
                  <w:rPr>
                    <w:rStyle w:val="PlaceholderText"/>
                  </w:rPr>
                  <w:t>Click here to enter text.</w:t>
                </w:r>
              </w:sdtContent>
            </w:sdt>
          </w:p>
        </w:tc>
        <w:tc>
          <w:tcPr>
            <w:tcW w:w="1701" w:type="dxa"/>
            <w:tcBorders>
              <w:top w:val="single" w:sz="4" w:space="0" w:color="auto"/>
              <w:bottom w:val="single" w:sz="4" w:space="0" w:color="auto"/>
            </w:tcBorders>
          </w:tcPr>
          <w:p w:rsidR="00D62A16" w:rsidRPr="00E42A78" w:rsidRDefault="00C866CF" w:rsidP="00ED407C">
            <w:pPr>
              <w:rPr>
                <w:rFonts w:ascii="Arial" w:hAnsi="Arial" w:cs="Arial"/>
                <w:i/>
              </w:rPr>
            </w:pPr>
            <w:sdt>
              <w:sdtPr>
                <w:alias w:val="RTS_8_0065"/>
                <w:tag w:val="RTS_8_0065"/>
                <w:id w:val="-337079310"/>
                <w:showingPlcHdr/>
                <w:text w:multiLine="1"/>
              </w:sdtPr>
              <w:sdtEndPr/>
              <w:sdtContent>
                <w:r w:rsidR="00D62A16" w:rsidRPr="00C65F80">
                  <w:rPr>
                    <w:rStyle w:val="PlaceholderText"/>
                  </w:rPr>
                  <w:t>Click here to enter text.</w:t>
                </w:r>
              </w:sdtContent>
            </w:sdt>
          </w:p>
        </w:tc>
        <w:tc>
          <w:tcPr>
            <w:tcW w:w="2268" w:type="dxa"/>
            <w:tcBorders>
              <w:top w:val="single" w:sz="4" w:space="0" w:color="auto"/>
              <w:bottom w:val="single" w:sz="4" w:space="0" w:color="auto"/>
            </w:tcBorders>
          </w:tcPr>
          <w:p w:rsidR="00D62A16" w:rsidRDefault="00C866CF" w:rsidP="00ED407C">
            <w:sdt>
              <w:sdtPr>
                <w:rPr>
                  <w:rFonts w:ascii="Arial" w:hAnsi="Arial" w:cs="Arial"/>
                </w:rPr>
                <w:alias w:val="RTS_8_0066"/>
                <w:tag w:val="RTS_8_0066"/>
                <w:id w:val="-138342121"/>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D62A16" w:rsidRPr="00AB6D88">
                  <w:rPr>
                    <w:rStyle w:val="PlaceholderText"/>
                    <w:rFonts w:ascii="Arial" w:hAnsi="Arial" w:cs="Arial"/>
                  </w:rPr>
                  <w:t>Choose an item.</w:t>
                </w:r>
              </w:sdtContent>
            </w:sdt>
          </w:p>
        </w:tc>
      </w:tr>
    </w:tbl>
    <w:p w:rsidR="00676BF1" w:rsidRDefault="00676BF1" w:rsidP="00676BF1">
      <w:pPr>
        <w:rPr>
          <w:lang w:val="en-US"/>
        </w:rPr>
      </w:pPr>
    </w:p>
    <w:p w:rsidR="00676BF1" w:rsidRPr="00676BF1" w:rsidRDefault="00676BF1" w:rsidP="008F5C09">
      <w:pPr>
        <w:pStyle w:val="Questionstyle"/>
        <w:rPr>
          <w:lang w:val="en-US"/>
        </w:rPr>
      </w:pPr>
      <w:r>
        <w:rPr>
          <w:lang w:val="en-US"/>
        </w:rPr>
        <w:t>P</w:t>
      </w:r>
      <w:r w:rsidRPr="00676BF1">
        <w:rPr>
          <w:lang w:val="en-US"/>
        </w:rPr>
        <w:t>lease describe the practical challenges of implementing the minimum size of a reserve order, if any</w:t>
      </w:r>
    </w:p>
    <w:p w:rsidR="00676BF1" w:rsidRDefault="00C866CF" w:rsidP="00676BF1">
      <w:pPr>
        <w:rPr>
          <w:lang w:val="en-US"/>
        </w:rPr>
      </w:pPr>
      <w:sdt>
        <w:sdtPr>
          <w:alias w:val="RTS_8_0067"/>
          <w:tag w:val="RTS_8_0067"/>
          <w:id w:val="-859816997"/>
          <w:showingPlcHdr/>
          <w:text w:multiLine="1"/>
        </w:sdtPr>
        <w:sdtEndPr/>
        <w:sdtContent>
          <w:r w:rsidR="00676BF1" w:rsidRPr="00C65F80">
            <w:rPr>
              <w:rStyle w:val="PlaceholderText"/>
            </w:rPr>
            <w:t>Click here to enter text.</w:t>
          </w:r>
        </w:sdtContent>
      </w:sdt>
    </w:p>
    <w:p w:rsidR="00676BF1" w:rsidRDefault="00676BF1" w:rsidP="00E422AB">
      <w:pPr>
        <w:rPr>
          <w:rFonts w:ascii="Arial" w:hAnsi="Arial" w:cs="Arial"/>
          <w:lang w:val="en-US"/>
        </w:rPr>
      </w:pPr>
    </w:p>
    <w:p w:rsidR="002629CC" w:rsidRDefault="002629CC" w:rsidP="008F5C09">
      <w:pPr>
        <w:pStyle w:val="Questionstyle"/>
        <w:rPr>
          <w:lang w:val="en-US"/>
        </w:rPr>
      </w:pPr>
      <w:r>
        <w:rPr>
          <w:lang w:val="en-US"/>
        </w:rPr>
        <w:t>What is the current average size of reserve orders received by your trading venue? Please specify whether you refer to shares (please specify also the liquidity band) or ETFs.</w:t>
      </w:r>
    </w:p>
    <w:p w:rsidR="002629CC" w:rsidRDefault="00C866CF" w:rsidP="00D62A16">
      <w:sdt>
        <w:sdtPr>
          <w:alias w:val="RTS_8_0068"/>
          <w:tag w:val="RTS_8_0068"/>
          <w:id w:val="1433002818"/>
          <w:showingPlcHdr/>
          <w:text w:multiLine="1"/>
        </w:sdtPr>
        <w:sdtEndPr/>
        <w:sdtContent>
          <w:r w:rsidR="00D62A16" w:rsidRPr="00C65F80">
            <w:rPr>
              <w:rStyle w:val="PlaceholderText"/>
            </w:rPr>
            <w:t>Click here to enter text.</w:t>
          </w:r>
        </w:sdtContent>
      </w:sdt>
    </w:p>
    <w:p w:rsidR="00D62A16" w:rsidRPr="002629CC" w:rsidRDefault="00D62A16" w:rsidP="00D62A16">
      <w:pPr>
        <w:rPr>
          <w:lang w:val="en-US"/>
        </w:rPr>
      </w:pPr>
    </w:p>
    <w:p w:rsidR="00147874" w:rsidRDefault="00147874" w:rsidP="008F5C09">
      <w:pPr>
        <w:pStyle w:val="Questionstyle"/>
        <w:rPr>
          <w:lang w:val="en-US"/>
        </w:rPr>
      </w:pPr>
      <w:r w:rsidRPr="00147874">
        <w:rPr>
          <w:lang w:val="en-US"/>
        </w:rPr>
        <w:t xml:space="preserve">What is the current minimum size applicable to reserve orders </w:t>
      </w:r>
      <w:r w:rsidR="00DB380D">
        <w:rPr>
          <w:lang w:val="en-US"/>
        </w:rPr>
        <w:t>o</w:t>
      </w:r>
      <w:r w:rsidRPr="00147874">
        <w:rPr>
          <w:lang w:val="en-US"/>
        </w:rPr>
        <w:t xml:space="preserve">n your trading venue? Please specify </w:t>
      </w:r>
      <w:r w:rsidR="0090415B">
        <w:rPr>
          <w:lang w:val="en-US"/>
        </w:rPr>
        <w:t>whether it applies to shares or ETFs</w:t>
      </w:r>
      <w:r w:rsidRPr="00147874">
        <w:rPr>
          <w:lang w:val="en-US"/>
        </w:rPr>
        <w:t>.</w:t>
      </w:r>
    </w:p>
    <w:p w:rsidR="00147874" w:rsidRPr="00147874" w:rsidRDefault="00C866CF" w:rsidP="00147874">
      <w:pPr>
        <w:rPr>
          <w:lang w:val="en-US"/>
        </w:rPr>
      </w:pPr>
      <w:sdt>
        <w:sdtPr>
          <w:alias w:val="RTS_8_0069"/>
          <w:tag w:val="RTS_8_0069"/>
          <w:id w:val="1481196262"/>
          <w:showingPlcHdr/>
          <w:text w:multiLine="1"/>
        </w:sdtPr>
        <w:sdtEndPr/>
        <w:sdtContent>
          <w:r w:rsidR="00147874" w:rsidRPr="00C65F80">
            <w:rPr>
              <w:rStyle w:val="PlaceholderText"/>
            </w:rPr>
            <w:t>Click here to enter text.</w:t>
          </w:r>
        </w:sdtContent>
      </w:sdt>
    </w:p>
    <w:p w:rsidR="00676BF1" w:rsidRPr="00676BF1" w:rsidRDefault="00676BF1" w:rsidP="00676BF1">
      <w:pPr>
        <w:pStyle w:val="Heading3"/>
        <w:rPr>
          <w:b/>
        </w:rPr>
      </w:pPr>
      <w:r w:rsidRPr="00676BF1">
        <w:rPr>
          <w:b/>
        </w:rPr>
        <w:t>Size of orders that are large in scale [Article 8 and Tables 2 to 4 of Annex II of the draft RTS 8] – all instruments</w:t>
      </w:r>
    </w:p>
    <w:p w:rsidR="00676BF1" w:rsidRDefault="00676BF1" w:rsidP="00E422AB">
      <w:pPr>
        <w:rPr>
          <w:rFonts w:ascii="Arial" w:hAnsi="Arial" w:cs="Arial"/>
        </w:rPr>
      </w:pPr>
    </w:p>
    <w:p w:rsidR="00676BF1" w:rsidRPr="00676BF1" w:rsidRDefault="00676BF1" w:rsidP="00E422AB">
      <w:pPr>
        <w:rPr>
          <w:rStyle w:val="Strong"/>
        </w:rPr>
      </w:pPr>
      <w:r w:rsidRPr="00676BF1">
        <w:rPr>
          <w:rStyle w:val="Strong"/>
        </w:rPr>
        <w:t>Compliance cost</w:t>
      </w:r>
      <w:r w:rsidR="0090415B">
        <w:rPr>
          <w:rStyle w:val="Strong"/>
        </w:rPr>
        <w:t>s</w:t>
      </w:r>
      <w:r w:rsidRPr="00676BF1">
        <w:rPr>
          <w:rStyle w:val="Strong"/>
        </w:rPr>
        <w:t>:</w:t>
      </w:r>
    </w:p>
    <w:p w:rsidR="00676BF1" w:rsidRDefault="00676BF1" w:rsidP="00E422AB">
      <w:pPr>
        <w:rPr>
          <w:rFonts w:ascii="Arial" w:hAnsi="Arial" w:cs="Arial"/>
        </w:rPr>
      </w:pPr>
    </w:p>
    <w:p w:rsidR="00676BF1" w:rsidRDefault="00676BF1" w:rsidP="008F5C09">
      <w:pPr>
        <w:pStyle w:val="Questionstyle"/>
      </w:pPr>
      <w:r w:rsidRPr="00676BF1">
        <w:t xml:space="preserve">Please provide an estimate of expected compliance costs </w:t>
      </w:r>
      <w:r w:rsidR="0090415B">
        <w:t xml:space="preserve">(absolute and relative) </w:t>
      </w:r>
      <w:r w:rsidRPr="00676BF1">
        <w:t>for meeting the requirements provided by ESMA in Table 2 of Annex II of the draft RTS 8.</w:t>
      </w:r>
    </w:p>
    <w:p w:rsidR="00FC6372" w:rsidRPr="00FC6372" w:rsidRDefault="00FC6372" w:rsidP="00FC6372"/>
    <w:p w:rsidR="0090415B" w:rsidRDefault="0090415B" w:rsidP="0090415B">
      <w:r>
        <w:rPr>
          <w:lang w:val="en-US"/>
        </w:rPr>
        <w:t>P</w:t>
      </w:r>
      <w:r w:rsidRPr="002F5B09">
        <w:rPr>
          <w:lang w:val="en-US"/>
        </w:rPr>
        <w:t xml:space="preserve">lease either indicate your best estimate </w:t>
      </w:r>
      <w:r>
        <w:rPr>
          <w:lang w:val="en-US"/>
        </w:rPr>
        <w:t xml:space="preserve">for total compliance costs </w:t>
      </w:r>
      <w:r w:rsidRPr="002F5B09">
        <w:rPr>
          <w:lang w:val="en-US"/>
        </w:rPr>
        <w:t xml:space="preserve">in monetary terms or </w:t>
      </w:r>
      <w:r>
        <w:rPr>
          <w:lang w:val="en-US"/>
        </w:rPr>
        <w:t xml:space="preserve">provide an estimate choosing </w:t>
      </w:r>
      <w:r w:rsidRPr="002F5B09">
        <w:rPr>
          <w:lang w:val="en-US"/>
        </w:rPr>
        <w:t>among the following intervals:</w:t>
      </w:r>
      <w:r w:rsidRPr="002F5B09">
        <w:t xml:space="preserve"> </w:t>
      </w:r>
      <w:r w:rsidRPr="00421D36">
        <w:rPr>
          <w:b/>
          <w:lang w:val="en-US"/>
        </w:rPr>
        <w:t>[Very Low]</w:t>
      </w:r>
      <w:r w:rsidRPr="002F5B09">
        <w:rPr>
          <w:lang w:val="en-US"/>
        </w:rPr>
        <w:t xml:space="preserve"> </w:t>
      </w:r>
      <w:r>
        <w:rPr>
          <w:lang w:val="en-US"/>
        </w:rPr>
        <w:t>when l</w:t>
      </w:r>
      <w:r w:rsidRPr="002F5B09">
        <w:rPr>
          <w:lang w:val="en-US"/>
        </w:rPr>
        <w:t xml:space="preserve">ess than 50k, </w:t>
      </w:r>
      <w:r w:rsidRPr="00421D36">
        <w:rPr>
          <w:b/>
          <w:lang w:val="en-US"/>
        </w:rPr>
        <w:t>[Low]</w:t>
      </w:r>
      <w:r w:rsidRPr="002F5B09">
        <w:rPr>
          <w:lang w:val="en-US"/>
        </w:rPr>
        <w:t xml:space="preserve"> </w:t>
      </w:r>
      <w:r>
        <w:rPr>
          <w:lang w:val="en-US"/>
        </w:rPr>
        <w:t xml:space="preserve">when between </w:t>
      </w:r>
      <w:r w:rsidRPr="002F5B09">
        <w:rPr>
          <w:lang w:val="en-US"/>
        </w:rPr>
        <w:t xml:space="preserve">50k-250k, </w:t>
      </w:r>
      <w:r w:rsidRPr="00421D36">
        <w:rPr>
          <w:b/>
          <w:lang w:val="en-US"/>
        </w:rPr>
        <w:t xml:space="preserve">[Medium low] </w:t>
      </w:r>
      <w:r>
        <w:rPr>
          <w:lang w:val="en-US"/>
        </w:rPr>
        <w:t>when</w:t>
      </w:r>
      <w:r w:rsidRPr="002F5B09">
        <w:rPr>
          <w:lang w:val="en-US"/>
        </w:rPr>
        <w:t xml:space="preserve"> </w:t>
      </w:r>
      <w:r>
        <w:rPr>
          <w:lang w:val="en-US"/>
        </w:rPr>
        <w:t>between</w:t>
      </w:r>
      <w:r w:rsidRPr="002F5B09">
        <w:rPr>
          <w:lang w:val="en-US"/>
        </w:rPr>
        <w:t xml:space="preserve"> 250k-1m, </w:t>
      </w:r>
      <w:r w:rsidRPr="00421D36">
        <w:rPr>
          <w:b/>
          <w:lang w:val="en-US"/>
        </w:rPr>
        <w:t>[Medium High]</w:t>
      </w:r>
      <w:r w:rsidRPr="002F5B09">
        <w:rPr>
          <w:lang w:val="en-US"/>
        </w:rPr>
        <w:t xml:space="preserve"> </w:t>
      </w:r>
      <w:r>
        <w:rPr>
          <w:lang w:val="en-US"/>
        </w:rPr>
        <w:t>when</w:t>
      </w:r>
      <w:r w:rsidRPr="002F5B09">
        <w:rPr>
          <w:lang w:val="en-US"/>
        </w:rPr>
        <w:t xml:space="preserve"> </w:t>
      </w:r>
      <w:r>
        <w:rPr>
          <w:lang w:val="en-US"/>
        </w:rPr>
        <w:t xml:space="preserve">between </w:t>
      </w:r>
      <w:r w:rsidRPr="002F5B09">
        <w:rPr>
          <w:lang w:val="en-US"/>
        </w:rPr>
        <w:t xml:space="preserve">1m - 5m, </w:t>
      </w:r>
      <w:r w:rsidRPr="00421D36">
        <w:rPr>
          <w:b/>
          <w:lang w:val="en-US"/>
        </w:rPr>
        <w:t xml:space="preserve">[High] </w:t>
      </w:r>
      <w:r>
        <w:rPr>
          <w:lang w:val="en-US"/>
        </w:rPr>
        <w:t>when between 5m -10m</w:t>
      </w:r>
      <w:r w:rsidRPr="002F5B09">
        <w:rPr>
          <w:lang w:val="en-US"/>
        </w:rPr>
        <w:t xml:space="preserve">, </w:t>
      </w:r>
      <w:r w:rsidRPr="00421D36">
        <w:rPr>
          <w:b/>
          <w:lang w:val="en-US"/>
        </w:rPr>
        <w:t>[Very high]</w:t>
      </w:r>
      <w:r w:rsidRPr="002F5B09">
        <w:rPr>
          <w:lang w:val="en-US"/>
        </w:rPr>
        <w:t xml:space="preserve"> </w:t>
      </w:r>
      <w:r>
        <w:rPr>
          <w:lang w:val="en-US"/>
        </w:rPr>
        <w:t>when</w:t>
      </w:r>
      <w:r w:rsidRPr="002F5B09">
        <w:rPr>
          <w:lang w:val="en-US"/>
        </w:rPr>
        <w:t xml:space="preserve"> </w:t>
      </w:r>
      <w:r>
        <w:rPr>
          <w:lang w:val="en-US"/>
        </w:rPr>
        <w:t>m</w:t>
      </w:r>
      <w:r w:rsidRPr="002F5B09">
        <w:rPr>
          <w:lang w:val="en-US"/>
        </w:rPr>
        <w:t xml:space="preserve">ore than 10m. </w:t>
      </w:r>
    </w:p>
    <w:p w:rsidR="00FC6372" w:rsidRPr="0090415B" w:rsidRDefault="00FC6372" w:rsidP="00FC6372"/>
    <w:p w:rsidR="00676BF1" w:rsidRDefault="00676BF1" w:rsidP="003C1D1A">
      <w:pPr>
        <w:keepNext/>
        <w:keepLines/>
        <w:rPr>
          <w:rFonts w:ascii="Arial" w:hAnsi="Arial" w:cs="Arial"/>
        </w:rPr>
      </w:pPr>
    </w:p>
    <w:tbl>
      <w:tblPr>
        <w:tblStyle w:val="TableGrid"/>
        <w:tblW w:w="10490" w:type="dxa"/>
        <w:tblInd w:w="-601" w:type="dxa"/>
        <w:tblLayout w:type="fixed"/>
        <w:tblLook w:val="04A0" w:firstRow="1" w:lastRow="0" w:firstColumn="1" w:lastColumn="0" w:noHBand="0" w:noVBand="1"/>
      </w:tblPr>
      <w:tblGrid>
        <w:gridCol w:w="1985"/>
        <w:gridCol w:w="3686"/>
        <w:gridCol w:w="1559"/>
        <w:gridCol w:w="1559"/>
        <w:gridCol w:w="1701"/>
      </w:tblGrid>
      <w:tr w:rsidR="00C73FE3" w:rsidRPr="00E42A78" w:rsidTr="00257B9F">
        <w:trPr>
          <w:trHeight w:val="618"/>
        </w:trPr>
        <w:tc>
          <w:tcPr>
            <w:tcW w:w="1985" w:type="dxa"/>
            <w:vMerge w:val="restart"/>
          </w:tcPr>
          <w:p w:rsidR="00C73FE3" w:rsidRPr="00E42A78" w:rsidRDefault="00C73FE3" w:rsidP="003C1D1A">
            <w:pPr>
              <w:keepNext/>
              <w:keepLines/>
              <w:rPr>
                <w:rFonts w:ascii="Arial" w:hAnsi="Arial" w:cs="Arial"/>
                <w:b/>
                <w:i/>
                <w:sz w:val="20"/>
              </w:rPr>
            </w:pPr>
            <w:r w:rsidRPr="00E42A78">
              <w:rPr>
                <w:rFonts w:ascii="Arial" w:hAnsi="Arial" w:cs="Arial"/>
                <w:b/>
                <w:i/>
                <w:sz w:val="20"/>
              </w:rPr>
              <w:t>Trading system</w:t>
            </w:r>
          </w:p>
        </w:tc>
        <w:tc>
          <w:tcPr>
            <w:tcW w:w="3686" w:type="dxa"/>
            <w:vMerge w:val="restart"/>
          </w:tcPr>
          <w:p w:rsidR="00C73FE3" w:rsidRPr="00E42A78" w:rsidRDefault="00C73FE3" w:rsidP="00FC6372">
            <w:pPr>
              <w:keepNext/>
              <w:keepLines/>
              <w:rPr>
                <w:rFonts w:ascii="Arial" w:hAnsi="Arial" w:cs="Arial"/>
                <w:b/>
                <w:i/>
                <w:sz w:val="20"/>
              </w:rPr>
            </w:pPr>
            <w:r w:rsidRPr="00E42A78">
              <w:rPr>
                <w:rFonts w:ascii="Arial" w:hAnsi="Arial" w:cs="Arial"/>
                <w:b/>
                <w:i/>
                <w:sz w:val="20"/>
              </w:rPr>
              <w:t>Main area of expected costs - IT costs, Training costs, Staff costs (number of people/hours and cost per person)</w:t>
            </w:r>
          </w:p>
        </w:tc>
        <w:tc>
          <w:tcPr>
            <w:tcW w:w="3118" w:type="dxa"/>
            <w:gridSpan w:val="2"/>
            <w:vAlign w:val="center"/>
          </w:tcPr>
          <w:p w:rsidR="00C73FE3" w:rsidRDefault="00C73FE3" w:rsidP="003C1D1A">
            <w:pPr>
              <w:keepNext/>
              <w:keepLines/>
              <w:jc w:val="center"/>
              <w:rPr>
                <w:rFonts w:ascii="Arial" w:hAnsi="Arial" w:cs="Arial"/>
                <w:b/>
                <w:i/>
                <w:sz w:val="20"/>
              </w:rPr>
            </w:pPr>
            <w:r w:rsidRPr="00E42A78">
              <w:rPr>
                <w:rFonts w:ascii="Arial" w:hAnsi="Arial" w:cs="Arial"/>
                <w:b/>
                <w:i/>
                <w:sz w:val="20"/>
              </w:rPr>
              <w:t>Total</w:t>
            </w:r>
            <w:r w:rsidR="0090415B">
              <w:rPr>
                <w:rFonts w:ascii="Arial" w:hAnsi="Arial" w:cs="Arial"/>
                <w:b/>
                <w:i/>
                <w:sz w:val="20"/>
              </w:rPr>
              <w:t xml:space="preserve"> compliance</w:t>
            </w:r>
            <w:r w:rsidRPr="00E42A78">
              <w:rPr>
                <w:rFonts w:ascii="Arial" w:hAnsi="Arial" w:cs="Arial"/>
                <w:b/>
                <w:i/>
                <w:sz w:val="20"/>
              </w:rPr>
              <w:t xml:space="preserve"> costs</w:t>
            </w:r>
          </w:p>
          <w:p w:rsidR="00C73FE3" w:rsidRPr="00E42A78" w:rsidRDefault="00C73FE3" w:rsidP="003C1D1A">
            <w:pPr>
              <w:keepNext/>
              <w:keepLines/>
              <w:jc w:val="center"/>
              <w:rPr>
                <w:rFonts w:ascii="Arial" w:hAnsi="Arial" w:cs="Arial"/>
                <w:b/>
                <w:i/>
                <w:sz w:val="20"/>
              </w:rPr>
            </w:pPr>
            <w:r>
              <w:rPr>
                <w:rFonts w:ascii="Arial" w:hAnsi="Arial" w:cs="Arial"/>
                <w:b/>
                <w:i/>
                <w:sz w:val="20"/>
              </w:rPr>
              <w:t>(</w:t>
            </w:r>
            <w:r w:rsidRPr="00EF2E8B">
              <w:rPr>
                <w:rFonts w:ascii="Arial" w:hAnsi="Arial" w:cs="Arial"/>
                <w:b/>
                <w:i/>
                <w:sz w:val="20"/>
              </w:rPr>
              <w:t>in thousands of Euros</w:t>
            </w:r>
            <w:r>
              <w:rPr>
                <w:rFonts w:ascii="Arial" w:hAnsi="Arial" w:cs="Arial"/>
                <w:b/>
                <w:i/>
                <w:sz w:val="20"/>
              </w:rPr>
              <w:t>)</w:t>
            </w:r>
          </w:p>
        </w:tc>
        <w:tc>
          <w:tcPr>
            <w:tcW w:w="1701" w:type="dxa"/>
            <w:vMerge w:val="restart"/>
          </w:tcPr>
          <w:p w:rsidR="00C73FE3" w:rsidRPr="00E42A78" w:rsidRDefault="00C73FE3" w:rsidP="003C1D1A">
            <w:pPr>
              <w:keepNext/>
              <w:keepLines/>
              <w:jc w:val="center"/>
              <w:rPr>
                <w:rFonts w:ascii="Arial" w:hAnsi="Arial" w:cs="Arial"/>
                <w:b/>
                <w:i/>
                <w:sz w:val="20"/>
              </w:rPr>
            </w:pPr>
            <w:r>
              <w:rPr>
                <w:rFonts w:ascii="Arial" w:hAnsi="Arial" w:cs="Arial"/>
                <w:b/>
                <w:i/>
                <w:sz w:val="20"/>
              </w:rPr>
              <w:t>In relation to the size of your business, would you describe those compliance costs as</w:t>
            </w:r>
          </w:p>
        </w:tc>
      </w:tr>
      <w:tr w:rsidR="00C73FE3" w:rsidRPr="00E42A78" w:rsidTr="00257B9F">
        <w:tc>
          <w:tcPr>
            <w:tcW w:w="1985" w:type="dxa"/>
            <w:vMerge/>
          </w:tcPr>
          <w:p w:rsidR="00C73FE3" w:rsidRPr="00E42A78" w:rsidRDefault="00C73FE3" w:rsidP="003C1D1A">
            <w:pPr>
              <w:keepNext/>
              <w:keepLines/>
              <w:rPr>
                <w:rFonts w:ascii="Arial" w:hAnsi="Arial" w:cs="Arial"/>
                <w:b/>
                <w:i/>
                <w:sz w:val="20"/>
              </w:rPr>
            </w:pPr>
          </w:p>
        </w:tc>
        <w:tc>
          <w:tcPr>
            <w:tcW w:w="3686" w:type="dxa"/>
            <w:vMerge/>
          </w:tcPr>
          <w:p w:rsidR="00C73FE3" w:rsidRPr="00E42A78" w:rsidRDefault="00C73FE3" w:rsidP="003C1D1A">
            <w:pPr>
              <w:keepNext/>
              <w:keepLines/>
              <w:rPr>
                <w:rFonts w:ascii="Arial" w:hAnsi="Arial" w:cs="Arial"/>
                <w:i/>
                <w:sz w:val="20"/>
              </w:rPr>
            </w:pPr>
          </w:p>
        </w:tc>
        <w:tc>
          <w:tcPr>
            <w:tcW w:w="1559" w:type="dxa"/>
            <w:vAlign w:val="center"/>
          </w:tcPr>
          <w:p w:rsidR="00C73FE3" w:rsidRPr="00257B9F" w:rsidRDefault="00C73FE3" w:rsidP="003C1D1A">
            <w:pPr>
              <w:keepNext/>
              <w:keepLines/>
              <w:jc w:val="center"/>
              <w:rPr>
                <w:rFonts w:ascii="Arial" w:hAnsi="Arial" w:cs="Arial"/>
                <w:b/>
                <w:i/>
                <w:sz w:val="20"/>
              </w:rPr>
            </w:pPr>
            <w:r w:rsidRPr="00257B9F">
              <w:rPr>
                <w:rFonts w:ascii="Arial" w:hAnsi="Arial" w:cs="Arial"/>
                <w:b/>
                <w:i/>
                <w:sz w:val="20"/>
              </w:rPr>
              <w:t>One-off</w:t>
            </w:r>
          </w:p>
        </w:tc>
        <w:tc>
          <w:tcPr>
            <w:tcW w:w="1559" w:type="dxa"/>
            <w:vAlign w:val="center"/>
          </w:tcPr>
          <w:p w:rsidR="00C73FE3" w:rsidRPr="00257B9F" w:rsidRDefault="00C73FE3" w:rsidP="003C1D1A">
            <w:pPr>
              <w:keepNext/>
              <w:keepLines/>
              <w:jc w:val="center"/>
              <w:rPr>
                <w:rFonts w:ascii="Arial" w:hAnsi="Arial" w:cs="Arial"/>
                <w:b/>
                <w:i/>
                <w:sz w:val="20"/>
              </w:rPr>
            </w:pPr>
            <w:r w:rsidRPr="00257B9F">
              <w:rPr>
                <w:rFonts w:ascii="Arial" w:hAnsi="Arial" w:cs="Arial"/>
                <w:b/>
                <w:i/>
                <w:sz w:val="20"/>
              </w:rPr>
              <w:t>recurring</w:t>
            </w:r>
          </w:p>
        </w:tc>
        <w:tc>
          <w:tcPr>
            <w:tcW w:w="1701" w:type="dxa"/>
            <w:vMerge/>
          </w:tcPr>
          <w:p w:rsidR="00C73FE3" w:rsidRPr="00E42A78" w:rsidRDefault="00C73FE3" w:rsidP="003C1D1A">
            <w:pPr>
              <w:keepNext/>
              <w:keepLines/>
              <w:jc w:val="center"/>
              <w:rPr>
                <w:rFonts w:ascii="Arial" w:hAnsi="Arial" w:cs="Arial"/>
                <w:i/>
                <w:sz w:val="20"/>
              </w:rPr>
            </w:pPr>
          </w:p>
        </w:tc>
      </w:tr>
      <w:tr w:rsidR="00C73FE3" w:rsidRPr="00E42A78" w:rsidTr="00257B9F">
        <w:tc>
          <w:tcPr>
            <w:tcW w:w="1985" w:type="dxa"/>
          </w:tcPr>
          <w:p w:rsidR="00C73FE3" w:rsidRPr="00E42A78" w:rsidRDefault="00C73FE3" w:rsidP="00257B9F">
            <w:pPr>
              <w:keepNext/>
              <w:keepLines/>
              <w:jc w:val="left"/>
              <w:rPr>
                <w:rFonts w:ascii="Arial" w:hAnsi="Arial" w:cs="Arial"/>
                <w:b/>
                <w:i/>
                <w:sz w:val="20"/>
              </w:rPr>
            </w:pPr>
            <w:r w:rsidRPr="00E42A78">
              <w:rPr>
                <w:rFonts w:ascii="Arial" w:hAnsi="Arial" w:cs="Arial"/>
                <w:b/>
                <w:i/>
                <w:sz w:val="20"/>
              </w:rPr>
              <w:t>For shares admitted on a regulated market</w:t>
            </w:r>
          </w:p>
        </w:tc>
        <w:tc>
          <w:tcPr>
            <w:tcW w:w="3686" w:type="dxa"/>
          </w:tcPr>
          <w:p w:rsidR="00C73FE3" w:rsidRPr="00E42A78" w:rsidRDefault="00C866CF" w:rsidP="003C1D1A">
            <w:pPr>
              <w:keepNext/>
              <w:keepLines/>
              <w:rPr>
                <w:rFonts w:ascii="Arial" w:hAnsi="Arial" w:cs="Arial"/>
                <w:i/>
              </w:rPr>
            </w:pPr>
            <w:sdt>
              <w:sdtPr>
                <w:alias w:val="RTS_8_0070"/>
                <w:tag w:val="RTS_8_0070"/>
                <w:id w:val="-1268227049"/>
                <w:showingPlcHdr/>
                <w:text w:multiLine="1"/>
              </w:sdtPr>
              <w:sdtEndPr/>
              <w:sdtContent>
                <w:r w:rsidR="00C73FE3" w:rsidRPr="00C65F80">
                  <w:rPr>
                    <w:rStyle w:val="PlaceholderText"/>
                  </w:rPr>
                  <w:t>Click here to enter text.</w:t>
                </w:r>
              </w:sdtContent>
            </w:sdt>
          </w:p>
        </w:tc>
        <w:tc>
          <w:tcPr>
            <w:tcW w:w="1559" w:type="dxa"/>
          </w:tcPr>
          <w:p w:rsidR="00C73FE3" w:rsidRPr="00E42A78" w:rsidRDefault="00C866CF" w:rsidP="003C1D1A">
            <w:pPr>
              <w:keepNext/>
              <w:keepLines/>
              <w:rPr>
                <w:rFonts w:ascii="Arial" w:hAnsi="Arial" w:cs="Arial"/>
                <w:i/>
              </w:rPr>
            </w:pPr>
            <w:sdt>
              <w:sdtPr>
                <w:alias w:val="RTS_8_0071"/>
                <w:tag w:val="RTS_8_0071"/>
                <w:id w:val="-1653668693"/>
                <w:showingPlcHdr/>
                <w:text w:multiLine="1"/>
              </w:sdtPr>
              <w:sdtEndPr/>
              <w:sdtContent>
                <w:r w:rsidR="00C73FE3" w:rsidRPr="00C65F80">
                  <w:rPr>
                    <w:rStyle w:val="PlaceholderText"/>
                  </w:rPr>
                  <w:t>Click here to enter text.</w:t>
                </w:r>
              </w:sdtContent>
            </w:sdt>
          </w:p>
        </w:tc>
        <w:tc>
          <w:tcPr>
            <w:tcW w:w="1559" w:type="dxa"/>
          </w:tcPr>
          <w:p w:rsidR="00C73FE3" w:rsidRPr="00E42A78" w:rsidRDefault="00C866CF" w:rsidP="003C1D1A">
            <w:pPr>
              <w:keepNext/>
              <w:keepLines/>
              <w:rPr>
                <w:rFonts w:ascii="Arial" w:hAnsi="Arial" w:cs="Arial"/>
                <w:i/>
              </w:rPr>
            </w:pPr>
            <w:sdt>
              <w:sdtPr>
                <w:alias w:val="RTS_8_0072"/>
                <w:tag w:val="RTS_8_0072"/>
                <w:id w:val="1634599504"/>
                <w:showingPlcHdr/>
                <w:text w:multiLine="1"/>
              </w:sdtPr>
              <w:sdtEndPr/>
              <w:sdtContent>
                <w:r w:rsidR="00C73FE3" w:rsidRPr="00C65F80">
                  <w:rPr>
                    <w:rStyle w:val="PlaceholderText"/>
                  </w:rPr>
                  <w:t>Click here to enter text.</w:t>
                </w:r>
              </w:sdtContent>
            </w:sdt>
          </w:p>
        </w:tc>
        <w:tc>
          <w:tcPr>
            <w:tcW w:w="1701" w:type="dxa"/>
          </w:tcPr>
          <w:p w:rsidR="00C73FE3" w:rsidRDefault="00C866CF" w:rsidP="003C1D1A">
            <w:pPr>
              <w:keepNext/>
              <w:keepLines/>
            </w:pPr>
            <w:sdt>
              <w:sdtPr>
                <w:rPr>
                  <w:rFonts w:ascii="Arial" w:hAnsi="Arial" w:cs="Arial"/>
                </w:rPr>
                <w:alias w:val="RTS_8_0073"/>
                <w:tag w:val="RTS_8_0073"/>
                <w:id w:val="757253882"/>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C73FE3" w:rsidRPr="00AB6D88">
                  <w:rPr>
                    <w:rStyle w:val="PlaceholderText"/>
                    <w:rFonts w:ascii="Arial" w:hAnsi="Arial" w:cs="Arial"/>
                  </w:rPr>
                  <w:t>Choose an item.</w:t>
                </w:r>
              </w:sdtContent>
            </w:sdt>
          </w:p>
        </w:tc>
      </w:tr>
      <w:tr w:rsidR="00C73FE3" w:rsidRPr="00E42A78" w:rsidTr="00257B9F">
        <w:tc>
          <w:tcPr>
            <w:tcW w:w="1985" w:type="dxa"/>
          </w:tcPr>
          <w:p w:rsidR="00C73FE3" w:rsidRPr="00E42A78" w:rsidRDefault="00C73FE3" w:rsidP="00257B9F">
            <w:pPr>
              <w:keepNext/>
              <w:keepLines/>
              <w:jc w:val="left"/>
              <w:rPr>
                <w:rFonts w:ascii="Arial" w:hAnsi="Arial" w:cs="Arial"/>
                <w:b/>
                <w:i/>
                <w:sz w:val="20"/>
              </w:rPr>
            </w:pPr>
            <w:r w:rsidRPr="00E42A78">
              <w:rPr>
                <w:rFonts w:ascii="Arial" w:hAnsi="Arial" w:cs="Arial"/>
                <w:b/>
                <w:i/>
                <w:sz w:val="20"/>
              </w:rPr>
              <w:t>For shares traded only on MTFs</w:t>
            </w:r>
          </w:p>
        </w:tc>
        <w:tc>
          <w:tcPr>
            <w:tcW w:w="3686" w:type="dxa"/>
          </w:tcPr>
          <w:p w:rsidR="00C73FE3" w:rsidRPr="00E42A78" w:rsidRDefault="00C866CF" w:rsidP="003C1D1A">
            <w:pPr>
              <w:keepNext/>
              <w:keepLines/>
              <w:rPr>
                <w:rFonts w:ascii="Arial" w:hAnsi="Arial" w:cs="Arial"/>
                <w:i/>
              </w:rPr>
            </w:pPr>
            <w:sdt>
              <w:sdtPr>
                <w:alias w:val="RTS_8_0074"/>
                <w:tag w:val="RTS_8_0074"/>
                <w:id w:val="533156715"/>
                <w:showingPlcHdr/>
                <w:text w:multiLine="1"/>
              </w:sdtPr>
              <w:sdtEndPr/>
              <w:sdtContent>
                <w:r w:rsidR="00C73FE3" w:rsidRPr="00C65F80">
                  <w:rPr>
                    <w:rStyle w:val="PlaceholderText"/>
                  </w:rPr>
                  <w:t>Click here to enter text.</w:t>
                </w:r>
              </w:sdtContent>
            </w:sdt>
          </w:p>
        </w:tc>
        <w:tc>
          <w:tcPr>
            <w:tcW w:w="1559" w:type="dxa"/>
          </w:tcPr>
          <w:p w:rsidR="00C73FE3" w:rsidRPr="00E42A78" w:rsidRDefault="00C866CF" w:rsidP="003C1D1A">
            <w:pPr>
              <w:keepNext/>
              <w:keepLines/>
              <w:rPr>
                <w:rFonts w:ascii="Arial" w:hAnsi="Arial" w:cs="Arial"/>
                <w:i/>
              </w:rPr>
            </w:pPr>
            <w:sdt>
              <w:sdtPr>
                <w:alias w:val="RTS_8_0075"/>
                <w:tag w:val="RTS_8_0075"/>
                <w:id w:val="148332054"/>
                <w:showingPlcHdr/>
                <w:text w:multiLine="1"/>
              </w:sdtPr>
              <w:sdtEndPr/>
              <w:sdtContent>
                <w:r w:rsidR="00C73FE3" w:rsidRPr="00C65F80">
                  <w:rPr>
                    <w:rStyle w:val="PlaceholderText"/>
                  </w:rPr>
                  <w:t>Click here to enter text.</w:t>
                </w:r>
              </w:sdtContent>
            </w:sdt>
          </w:p>
        </w:tc>
        <w:tc>
          <w:tcPr>
            <w:tcW w:w="1559" w:type="dxa"/>
          </w:tcPr>
          <w:p w:rsidR="00C73FE3" w:rsidRPr="00E42A78" w:rsidRDefault="00C866CF" w:rsidP="003C1D1A">
            <w:pPr>
              <w:keepNext/>
              <w:keepLines/>
              <w:rPr>
                <w:rFonts w:ascii="Arial" w:hAnsi="Arial" w:cs="Arial"/>
                <w:i/>
              </w:rPr>
            </w:pPr>
            <w:sdt>
              <w:sdtPr>
                <w:alias w:val="RTS_8_0076"/>
                <w:tag w:val="RTS_8_0076"/>
                <w:id w:val="-1188828251"/>
                <w:showingPlcHdr/>
                <w:text w:multiLine="1"/>
              </w:sdtPr>
              <w:sdtEndPr/>
              <w:sdtContent>
                <w:r w:rsidR="00C73FE3" w:rsidRPr="00C65F80">
                  <w:rPr>
                    <w:rStyle w:val="PlaceholderText"/>
                  </w:rPr>
                  <w:t>Click here to enter text.</w:t>
                </w:r>
              </w:sdtContent>
            </w:sdt>
          </w:p>
        </w:tc>
        <w:tc>
          <w:tcPr>
            <w:tcW w:w="1701" w:type="dxa"/>
          </w:tcPr>
          <w:p w:rsidR="00C73FE3" w:rsidRDefault="00C866CF" w:rsidP="003C1D1A">
            <w:pPr>
              <w:keepNext/>
              <w:keepLines/>
            </w:pPr>
            <w:sdt>
              <w:sdtPr>
                <w:rPr>
                  <w:rFonts w:ascii="Arial" w:hAnsi="Arial" w:cs="Arial"/>
                </w:rPr>
                <w:alias w:val="RTS_8_0077"/>
                <w:tag w:val="RTS_8_0077"/>
                <w:id w:val="-841625525"/>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C73FE3" w:rsidRPr="00AB6D88">
                  <w:rPr>
                    <w:rStyle w:val="PlaceholderText"/>
                    <w:rFonts w:ascii="Arial" w:hAnsi="Arial" w:cs="Arial"/>
                  </w:rPr>
                  <w:t>Choose an item.</w:t>
                </w:r>
              </w:sdtContent>
            </w:sdt>
          </w:p>
        </w:tc>
      </w:tr>
      <w:tr w:rsidR="00C73FE3" w:rsidRPr="00E42A78" w:rsidTr="00257B9F">
        <w:tc>
          <w:tcPr>
            <w:tcW w:w="1985" w:type="dxa"/>
          </w:tcPr>
          <w:p w:rsidR="00C73FE3" w:rsidRPr="00E42A78" w:rsidRDefault="00C73FE3" w:rsidP="00257B9F">
            <w:pPr>
              <w:keepNext/>
              <w:keepLines/>
              <w:jc w:val="left"/>
              <w:rPr>
                <w:rFonts w:ascii="Arial" w:hAnsi="Arial" w:cs="Arial"/>
                <w:b/>
                <w:i/>
                <w:sz w:val="20"/>
              </w:rPr>
            </w:pPr>
            <w:r w:rsidRPr="00E42A78">
              <w:rPr>
                <w:rFonts w:ascii="Arial" w:hAnsi="Arial" w:cs="Arial"/>
                <w:b/>
                <w:i/>
                <w:sz w:val="20"/>
              </w:rPr>
              <w:t>For DRs</w:t>
            </w:r>
          </w:p>
        </w:tc>
        <w:tc>
          <w:tcPr>
            <w:tcW w:w="3686" w:type="dxa"/>
          </w:tcPr>
          <w:p w:rsidR="00C73FE3" w:rsidRPr="00E42A78" w:rsidRDefault="00C866CF" w:rsidP="003C1D1A">
            <w:pPr>
              <w:keepNext/>
              <w:keepLines/>
              <w:rPr>
                <w:rFonts w:ascii="Arial" w:hAnsi="Arial" w:cs="Arial"/>
                <w:i/>
              </w:rPr>
            </w:pPr>
            <w:sdt>
              <w:sdtPr>
                <w:alias w:val="RTS_8_0078"/>
                <w:tag w:val="RTS_8_0078"/>
                <w:id w:val="-1834370394"/>
                <w:showingPlcHdr/>
                <w:text w:multiLine="1"/>
              </w:sdtPr>
              <w:sdtEndPr/>
              <w:sdtContent>
                <w:r w:rsidR="00C73FE3" w:rsidRPr="00C65F80">
                  <w:rPr>
                    <w:rStyle w:val="PlaceholderText"/>
                  </w:rPr>
                  <w:t>Click here to enter text.</w:t>
                </w:r>
              </w:sdtContent>
            </w:sdt>
          </w:p>
        </w:tc>
        <w:tc>
          <w:tcPr>
            <w:tcW w:w="1559" w:type="dxa"/>
          </w:tcPr>
          <w:p w:rsidR="00C73FE3" w:rsidRPr="00E42A78" w:rsidRDefault="00C866CF" w:rsidP="003C1D1A">
            <w:pPr>
              <w:keepNext/>
              <w:keepLines/>
              <w:rPr>
                <w:rFonts w:ascii="Arial" w:hAnsi="Arial" w:cs="Arial"/>
                <w:i/>
              </w:rPr>
            </w:pPr>
            <w:sdt>
              <w:sdtPr>
                <w:alias w:val="RTS_8_0079"/>
                <w:tag w:val="RTS_8_0079"/>
                <w:id w:val="2047863732"/>
                <w:showingPlcHdr/>
                <w:text w:multiLine="1"/>
              </w:sdtPr>
              <w:sdtEndPr/>
              <w:sdtContent>
                <w:r w:rsidR="00C73FE3" w:rsidRPr="00C65F80">
                  <w:rPr>
                    <w:rStyle w:val="PlaceholderText"/>
                  </w:rPr>
                  <w:t>Click here to enter text.</w:t>
                </w:r>
              </w:sdtContent>
            </w:sdt>
          </w:p>
        </w:tc>
        <w:tc>
          <w:tcPr>
            <w:tcW w:w="1559" w:type="dxa"/>
          </w:tcPr>
          <w:p w:rsidR="00C73FE3" w:rsidRPr="00E42A78" w:rsidRDefault="00C866CF" w:rsidP="003C1D1A">
            <w:pPr>
              <w:keepNext/>
              <w:keepLines/>
              <w:rPr>
                <w:rFonts w:ascii="Arial" w:hAnsi="Arial" w:cs="Arial"/>
                <w:i/>
              </w:rPr>
            </w:pPr>
            <w:sdt>
              <w:sdtPr>
                <w:alias w:val="RTS_8_0080"/>
                <w:tag w:val="RTS_8_0080"/>
                <w:id w:val="180171081"/>
                <w:showingPlcHdr/>
                <w:text w:multiLine="1"/>
              </w:sdtPr>
              <w:sdtEndPr/>
              <w:sdtContent>
                <w:r w:rsidR="00C73FE3" w:rsidRPr="00C65F80">
                  <w:rPr>
                    <w:rStyle w:val="PlaceholderText"/>
                  </w:rPr>
                  <w:t>Click here to enter text.</w:t>
                </w:r>
              </w:sdtContent>
            </w:sdt>
          </w:p>
        </w:tc>
        <w:tc>
          <w:tcPr>
            <w:tcW w:w="1701" w:type="dxa"/>
          </w:tcPr>
          <w:p w:rsidR="00C73FE3" w:rsidRDefault="00C866CF" w:rsidP="003C1D1A">
            <w:pPr>
              <w:keepNext/>
              <w:keepLines/>
            </w:pPr>
            <w:sdt>
              <w:sdtPr>
                <w:rPr>
                  <w:rFonts w:ascii="Arial" w:hAnsi="Arial" w:cs="Arial"/>
                </w:rPr>
                <w:alias w:val="RTS_8_0081"/>
                <w:tag w:val="RTS_8_0081"/>
                <w:id w:val="962077717"/>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C73FE3" w:rsidRPr="00AB6D88">
                  <w:rPr>
                    <w:rStyle w:val="PlaceholderText"/>
                    <w:rFonts w:ascii="Arial" w:hAnsi="Arial" w:cs="Arial"/>
                  </w:rPr>
                  <w:t>Choose an item.</w:t>
                </w:r>
              </w:sdtContent>
            </w:sdt>
          </w:p>
        </w:tc>
      </w:tr>
      <w:tr w:rsidR="00C73FE3" w:rsidRPr="00E42A78" w:rsidTr="00257B9F">
        <w:tc>
          <w:tcPr>
            <w:tcW w:w="1985" w:type="dxa"/>
          </w:tcPr>
          <w:p w:rsidR="00C73FE3" w:rsidRPr="00E42A78" w:rsidRDefault="00C73FE3" w:rsidP="00257B9F">
            <w:pPr>
              <w:keepNext/>
              <w:keepLines/>
              <w:jc w:val="left"/>
              <w:rPr>
                <w:rFonts w:ascii="Arial" w:hAnsi="Arial" w:cs="Arial"/>
                <w:b/>
                <w:i/>
                <w:sz w:val="20"/>
              </w:rPr>
            </w:pPr>
            <w:r w:rsidRPr="00E42A78">
              <w:rPr>
                <w:rFonts w:ascii="Arial" w:hAnsi="Arial" w:cs="Arial"/>
                <w:b/>
                <w:i/>
                <w:sz w:val="20"/>
              </w:rPr>
              <w:t>For ETFs – Option 1 (5 classes and thresholds)</w:t>
            </w:r>
          </w:p>
        </w:tc>
        <w:tc>
          <w:tcPr>
            <w:tcW w:w="3686" w:type="dxa"/>
          </w:tcPr>
          <w:p w:rsidR="00C73FE3" w:rsidRPr="00E42A78" w:rsidRDefault="00C866CF" w:rsidP="003C1D1A">
            <w:pPr>
              <w:keepNext/>
              <w:keepLines/>
              <w:rPr>
                <w:rFonts w:ascii="Arial" w:hAnsi="Arial" w:cs="Arial"/>
                <w:i/>
              </w:rPr>
            </w:pPr>
            <w:sdt>
              <w:sdtPr>
                <w:alias w:val="RTS_8_0082"/>
                <w:tag w:val="RTS_8_0082"/>
                <w:id w:val="-615135645"/>
                <w:showingPlcHdr/>
                <w:text w:multiLine="1"/>
              </w:sdtPr>
              <w:sdtEndPr/>
              <w:sdtContent>
                <w:r w:rsidR="00C73FE3" w:rsidRPr="00C65F80">
                  <w:rPr>
                    <w:rStyle w:val="PlaceholderText"/>
                  </w:rPr>
                  <w:t>Click here to enter text.</w:t>
                </w:r>
              </w:sdtContent>
            </w:sdt>
          </w:p>
        </w:tc>
        <w:tc>
          <w:tcPr>
            <w:tcW w:w="1559" w:type="dxa"/>
          </w:tcPr>
          <w:p w:rsidR="00C73FE3" w:rsidRPr="00E42A78" w:rsidRDefault="00C866CF" w:rsidP="003C1D1A">
            <w:pPr>
              <w:keepNext/>
              <w:keepLines/>
              <w:rPr>
                <w:rFonts w:ascii="Arial" w:hAnsi="Arial" w:cs="Arial"/>
                <w:i/>
              </w:rPr>
            </w:pPr>
            <w:sdt>
              <w:sdtPr>
                <w:alias w:val="RTS_8_0083"/>
                <w:tag w:val="RTS_8_0083"/>
                <w:id w:val="-817575735"/>
                <w:showingPlcHdr/>
                <w:text w:multiLine="1"/>
              </w:sdtPr>
              <w:sdtEndPr/>
              <w:sdtContent>
                <w:r w:rsidR="00C73FE3" w:rsidRPr="00C65F80">
                  <w:rPr>
                    <w:rStyle w:val="PlaceholderText"/>
                  </w:rPr>
                  <w:t>Click here to enter text.</w:t>
                </w:r>
              </w:sdtContent>
            </w:sdt>
          </w:p>
        </w:tc>
        <w:tc>
          <w:tcPr>
            <w:tcW w:w="1559" w:type="dxa"/>
          </w:tcPr>
          <w:p w:rsidR="00C73FE3" w:rsidRPr="00E42A78" w:rsidRDefault="00C866CF" w:rsidP="003C1D1A">
            <w:pPr>
              <w:keepNext/>
              <w:keepLines/>
              <w:rPr>
                <w:rFonts w:ascii="Arial" w:hAnsi="Arial" w:cs="Arial"/>
                <w:i/>
              </w:rPr>
            </w:pPr>
            <w:sdt>
              <w:sdtPr>
                <w:alias w:val="RTS_8_0084"/>
                <w:tag w:val="RTS_8_0084"/>
                <w:id w:val="4565433"/>
                <w:showingPlcHdr/>
                <w:text w:multiLine="1"/>
              </w:sdtPr>
              <w:sdtEndPr/>
              <w:sdtContent>
                <w:r w:rsidR="00C73FE3" w:rsidRPr="00C65F80">
                  <w:rPr>
                    <w:rStyle w:val="PlaceholderText"/>
                  </w:rPr>
                  <w:t>Click here to enter text.</w:t>
                </w:r>
              </w:sdtContent>
            </w:sdt>
          </w:p>
        </w:tc>
        <w:tc>
          <w:tcPr>
            <w:tcW w:w="1701" w:type="dxa"/>
          </w:tcPr>
          <w:p w:rsidR="00C73FE3" w:rsidRDefault="00C866CF" w:rsidP="003C1D1A">
            <w:pPr>
              <w:keepNext/>
              <w:keepLines/>
            </w:pPr>
            <w:sdt>
              <w:sdtPr>
                <w:rPr>
                  <w:rFonts w:ascii="Arial" w:hAnsi="Arial" w:cs="Arial"/>
                </w:rPr>
                <w:alias w:val="RTS_8_0085"/>
                <w:tag w:val="RTS_8_0085"/>
                <w:id w:val="2123573103"/>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C73FE3" w:rsidRPr="00AB6D88">
                  <w:rPr>
                    <w:rStyle w:val="PlaceholderText"/>
                    <w:rFonts w:ascii="Arial" w:hAnsi="Arial" w:cs="Arial"/>
                  </w:rPr>
                  <w:t>Choose an item.</w:t>
                </w:r>
              </w:sdtContent>
            </w:sdt>
          </w:p>
        </w:tc>
      </w:tr>
      <w:tr w:rsidR="00C73FE3" w:rsidRPr="00E42A78" w:rsidTr="00257B9F">
        <w:tc>
          <w:tcPr>
            <w:tcW w:w="1985" w:type="dxa"/>
          </w:tcPr>
          <w:p w:rsidR="00C73FE3" w:rsidRPr="00E42A78" w:rsidRDefault="00C73FE3" w:rsidP="00257B9F">
            <w:pPr>
              <w:keepNext/>
              <w:keepLines/>
              <w:jc w:val="left"/>
              <w:rPr>
                <w:rFonts w:ascii="Arial" w:hAnsi="Arial" w:cs="Arial"/>
                <w:b/>
                <w:i/>
                <w:sz w:val="20"/>
              </w:rPr>
            </w:pPr>
            <w:r w:rsidRPr="00E42A78">
              <w:rPr>
                <w:rFonts w:ascii="Arial" w:hAnsi="Arial" w:cs="Arial"/>
                <w:b/>
                <w:i/>
                <w:sz w:val="20"/>
              </w:rPr>
              <w:t>For ETFs – Option 2 (single threshold)</w:t>
            </w:r>
          </w:p>
        </w:tc>
        <w:tc>
          <w:tcPr>
            <w:tcW w:w="3686" w:type="dxa"/>
          </w:tcPr>
          <w:p w:rsidR="00C73FE3" w:rsidRPr="00E42A78" w:rsidRDefault="00C866CF" w:rsidP="003C1D1A">
            <w:pPr>
              <w:keepNext/>
              <w:keepLines/>
              <w:rPr>
                <w:rFonts w:ascii="Arial" w:hAnsi="Arial" w:cs="Arial"/>
                <w:i/>
              </w:rPr>
            </w:pPr>
            <w:sdt>
              <w:sdtPr>
                <w:alias w:val="RTS_8_0086"/>
                <w:tag w:val="RTS_8_0086"/>
                <w:id w:val="606475999"/>
                <w:showingPlcHdr/>
                <w:text w:multiLine="1"/>
              </w:sdtPr>
              <w:sdtEndPr/>
              <w:sdtContent>
                <w:r w:rsidR="00C73FE3" w:rsidRPr="00C65F80">
                  <w:rPr>
                    <w:rStyle w:val="PlaceholderText"/>
                  </w:rPr>
                  <w:t>Click here to enter text.</w:t>
                </w:r>
              </w:sdtContent>
            </w:sdt>
          </w:p>
        </w:tc>
        <w:tc>
          <w:tcPr>
            <w:tcW w:w="1559" w:type="dxa"/>
          </w:tcPr>
          <w:p w:rsidR="00C73FE3" w:rsidRPr="00E42A78" w:rsidRDefault="00C866CF" w:rsidP="003C1D1A">
            <w:pPr>
              <w:keepNext/>
              <w:keepLines/>
              <w:rPr>
                <w:rFonts w:ascii="Arial" w:hAnsi="Arial" w:cs="Arial"/>
                <w:i/>
              </w:rPr>
            </w:pPr>
            <w:sdt>
              <w:sdtPr>
                <w:alias w:val="RTS_8_0087"/>
                <w:tag w:val="RTS_8_0087"/>
                <w:id w:val="535857107"/>
                <w:showingPlcHdr/>
                <w:text w:multiLine="1"/>
              </w:sdtPr>
              <w:sdtEndPr/>
              <w:sdtContent>
                <w:r w:rsidR="00C73FE3" w:rsidRPr="00C65F80">
                  <w:rPr>
                    <w:rStyle w:val="PlaceholderText"/>
                  </w:rPr>
                  <w:t>Click here to enter text.</w:t>
                </w:r>
              </w:sdtContent>
            </w:sdt>
          </w:p>
        </w:tc>
        <w:tc>
          <w:tcPr>
            <w:tcW w:w="1559" w:type="dxa"/>
          </w:tcPr>
          <w:p w:rsidR="00C73FE3" w:rsidRPr="00E42A78" w:rsidRDefault="00C866CF" w:rsidP="003C1D1A">
            <w:pPr>
              <w:keepNext/>
              <w:keepLines/>
              <w:rPr>
                <w:rFonts w:ascii="Arial" w:hAnsi="Arial" w:cs="Arial"/>
                <w:i/>
              </w:rPr>
            </w:pPr>
            <w:sdt>
              <w:sdtPr>
                <w:alias w:val="RTS_8_0088"/>
                <w:tag w:val="RTS_8_0088"/>
                <w:id w:val="2005386176"/>
                <w:showingPlcHdr/>
                <w:text w:multiLine="1"/>
              </w:sdtPr>
              <w:sdtEndPr/>
              <w:sdtContent>
                <w:r w:rsidR="00C73FE3" w:rsidRPr="00C65F80">
                  <w:rPr>
                    <w:rStyle w:val="PlaceholderText"/>
                  </w:rPr>
                  <w:t>Click here to enter text.</w:t>
                </w:r>
              </w:sdtContent>
            </w:sdt>
          </w:p>
        </w:tc>
        <w:tc>
          <w:tcPr>
            <w:tcW w:w="1701" w:type="dxa"/>
          </w:tcPr>
          <w:p w:rsidR="00C73FE3" w:rsidRDefault="00C866CF" w:rsidP="003C1D1A">
            <w:pPr>
              <w:keepNext/>
              <w:keepLines/>
            </w:pPr>
            <w:sdt>
              <w:sdtPr>
                <w:rPr>
                  <w:rFonts w:ascii="Arial" w:hAnsi="Arial" w:cs="Arial"/>
                </w:rPr>
                <w:alias w:val="RTS_8_0089"/>
                <w:tag w:val="RTS_8_0089"/>
                <w:id w:val="267972170"/>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C73FE3" w:rsidRPr="00AB6D88">
                  <w:rPr>
                    <w:rStyle w:val="PlaceholderText"/>
                    <w:rFonts w:ascii="Arial" w:hAnsi="Arial" w:cs="Arial"/>
                  </w:rPr>
                  <w:t>Choose an item.</w:t>
                </w:r>
              </w:sdtContent>
            </w:sdt>
          </w:p>
        </w:tc>
      </w:tr>
      <w:tr w:rsidR="00C73FE3" w:rsidRPr="00E42A78" w:rsidTr="00257B9F">
        <w:tc>
          <w:tcPr>
            <w:tcW w:w="1985" w:type="dxa"/>
            <w:tcBorders>
              <w:top w:val="single" w:sz="4" w:space="0" w:color="auto"/>
              <w:bottom w:val="single" w:sz="4" w:space="0" w:color="auto"/>
            </w:tcBorders>
          </w:tcPr>
          <w:p w:rsidR="00C73FE3" w:rsidRPr="00E42A78" w:rsidRDefault="00C73FE3" w:rsidP="00257B9F">
            <w:pPr>
              <w:keepNext/>
              <w:keepLines/>
              <w:jc w:val="left"/>
              <w:rPr>
                <w:rFonts w:ascii="Arial" w:hAnsi="Arial" w:cs="Arial"/>
                <w:b/>
                <w:i/>
                <w:sz w:val="20"/>
              </w:rPr>
            </w:pPr>
            <w:r w:rsidRPr="00E42A78">
              <w:rPr>
                <w:rFonts w:ascii="Arial" w:hAnsi="Arial" w:cs="Arial"/>
                <w:b/>
                <w:i/>
                <w:sz w:val="20"/>
              </w:rPr>
              <w:t>Certificates</w:t>
            </w:r>
          </w:p>
        </w:tc>
        <w:tc>
          <w:tcPr>
            <w:tcW w:w="3686" w:type="dxa"/>
            <w:tcBorders>
              <w:top w:val="single" w:sz="4" w:space="0" w:color="auto"/>
              <w:bottom w:val="single" w:sz="4" w:space="0" w:color="auto"/>
            </w:tcBorders>
            <w:shd w:val="clear" w:color="auto" w:fill="FFFFFF" w:themeFill="background1"/>
          </w:tcPr>
          <w:p w:rsidR="00C73FE3" w:rsidRPr="00E42A78" w:rsidRDefault="00C866CF" w:rsidP="003C1D1A">
            <w:pPr>
              <w:keepNext/>
              <w:keepLines/>
              <w:rPr>
                <w:rFonts w:ascii="Arial" w:hAnsi="Arial" w:cs="Arial"/>
                <w:i/>
              </w:rPr>
            </w:pPr>
            <w:sdt>
              <w:sdtPr>
                <w:alias w:val="RTS_8_0090"/>
                <w:tag w:val="RTS_8_0090"/>
                <w:id w:val="-1068874721"/>
                <w:showingPlcHdr/>
                <w:text w:multiLine="1"/>
              </w:sdtPr>
              <w:sdtEndPr/>
              <w:sdtContent>
                <w:r w:rsidR="00C73FE3" w:rsidRPr="00C65F80">
                  <w:rPr>
                    <w:rStyle w:val="PlaceholderText"/>
                  </w:rPr>
                  <w:t>Click here to enter text.</w:t>
                </w:r>
              </w:sdtContent>
            </w:sdt>
          </w:p>
        </w:tc>
        <w:tc>
          <w:tcPr>
            <w:tcW w:w="1559" w:type="dxa"/>
            <w:tcBorders>
              <w:top w:val="single" w:sz="4" w:space="0" w:color="auto"/>
              <w:bottom w:val="single" w:sz="4" w:space="0" w:color="auto"/>
            </w:tcBorders>
          </w:tcPr>
          <w:p w:rsidR="00C73FE3" w:rsidRPr="00E42A78" w:rsidRDefault="00C866CF" w:rsidP="003C1D1A">
            <w:pPr>
              <w:keepNext/>
              <w:keepLines/>
              <w:rPr>
                <w:rFonts w:ascii="Arial" w:hAnsi="Arial" w:cs="Arial"/>
                <w:i/>
              </w:rPr>
            </w:pPr>
            <w:sdt>
              <w:sdtPr>
                <w:alias w:val="RTS_8_0091"/>
                <w:tag w:val="RTS_8_0091"/>
                <w:id w:val="-144663404"/>
                <w:showingPlcHdr/>
                <w:text w:multiLine="1"/>
              </w:sdtPr>
              <w:sdtEndPr/>
              <w:sdtContent>
                <w:r w:rsidR="00C73FE3" w:rsidRPr="00C65F80">
                  <w:rPr>
                    <w:rStyle w:val="PlaceholderText"/>
                  </w:rPr>
                  <w:t>Click here to enter text.</w:t>
                </w:r>
              </w:sdtContent>
            </w:sdt>
          </w:p>
        </w:tc>
        <w:tc>
          <w:tcPr>
            <w:tcW w:w="1559" w:type="dxa"/>
            <w:tcBorders>
              <w:top w:val="single" w:sz="4" w:space="0" w:color="auto"/>
              <w:bottom w:val="single" w:sz="4" w:space="0" w:color="auto"/>
            </w:tcBorders>
          </w:tcPr>
          <w:p w:rsidR="00C73FE3" w:rsidRPr="00E42A78" w:rsidRDefault="00C866CF" w:rsidP="003C1D1A">
            <w:pPr>
              <w:keepNext/>
              <w:keepLines/>
              <w:rPr>
                <w:rFonts w:ascii="Arial" w:hAnsi="Arial" w:cs="Arial"/>
                <w:i/>
              </w:rPr>
            </w:pPr>
            <w:sdt>
              <w:sdtPr>
                <w:alias w:val="RTS_8_0092"/>
                <w:tag w:val="RTS_8_0092"/>
                <w:id w:val="686494273"/>
                <w:showingPlcHdr/>
                <w:text w:multiLine="1"/>
              </w:sdtPr>
              <w:sdtEndPr/>
              <w:sdtContent>
                <w:r w:rsidR="00C73FE3" w:rsidRPr="00C65F80">
                  <w:rPr>
                    <w:rStyle w:val="PlaceholderText"/>
                  </w:rPr>
                  <w:t>Click here to enter text.</w:t>
                </w:r>
              </w:sdtContent>
            </w:sdt>
          </w:p>
        </w:tc>
        <w:tc>
          <w:tcPr>
            <w:tcW w:w="1701" w:type="dxa"/>
            <w:tcBorders>
              <w:top w:val="single" w:sz="4" w:space="0" w:color="auto"/>
              <w:bottom w:val="single" w:sz="4" w:space="0" w:color="auto"/>
            </w:tcBorders>
          </w:tcPr>
          <w:p w:rsidR="00C73FE3" w:rsidRDefault="00C866CF" w:rsidP="003C1D1A">
            <w:pPr>
              <w:keepNext/>
              <w:keepLines/>
            </w:pPr>
            <w:sdt>
              <w:sdtPr>
                <w:rPr>
                  <w:rFonts w:ascii="Arial" w:hAnsi="Arial" w:cs="Arial"/>
                </w:rPr>
                <w:alias w:val="RTS_8_0093"/>
                <w:tag w:val="RTS_8_0093"/>
                <w:id w:val="157737728"/>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C73FE3" w:rsidRPr="00AB6D88">
                  <w:rPr>
                    <w:rStyle w:val="PlaceholderText"/>
                    <w:rFonts w:ascii="Arial" w:hAnsi="Arial" w:cs="Arial"/>
                  </w:rPr>
                  <w:t>Choose an item.</w:t>
                </w:r>
              </w:sdtContent>
            </w:sdt>
          </w:p>
        </w:tc>
      </w:tr>
    </w:tbl>
    <w:p w:rsidR="00676BF1" w:rsidRDefault="00676BF1" w:rsidP="003C1D1A">
      <w:pPr>
        <w:keepNext/>
        <w:keepLines/>
        <w:rPr>
          <w:rFonts w:ascii="Arial" w:hAnsi="Arial" w:cs="Arial"/>
        </w:rPr>
      </w:pPr>
    </w:p>
    <w:p w:rsidR="00676BF1" w:rsidRDefault="00676BF1" w:rsidP="00E422AB">
      <w:pPr>
        <w:rPr>
          <w:rFonts w:ascii="Arial" w:hAnsi="Arial" w:cs="Arial"/>
        </w:rPr>
      </w:pPr>
    </w:p>
    <w:p w:rsidR="00230A8C" w:rsidRDefault="00C73FE3" w:rsidP="00E422AB">
      <w:pPr>
        <w:rPr>
          <w:rFonts w:ascii="Arial" w:hAnsi="Arial" w:cs="Arial"/>
          <w:b/>
        </w:rPr>
      </w:pPr>
      <w:r>
        <w:rPr>
          <w:rFonts w:ascii="Arial" w:hAnsi="Arial" w:cs="Arial"/>
          <w:b/>
        </w:rPr>
        <w:t xml:space="preserve">Market impact </w:t>
      </w:r>
    </w:p>
    <w:p w:rsidR="00C73FE3" w:rsidRDefault="00C73FE3" w:rsidP="00E422AB"/>
    <w:p w:rsidR="00230A8C" w:rsidRDefault="00230A8C" w:rsidP="008F5C09">
      <w:pPr>
        <w:pStyle w:val="Questionstyle"/>
      </w:pPr>
      <w:r w:rsidRPr="00230A8C">
        <w:t xml:space="preserve">With respect to </w:t>
      </w:r>
      <w:r w:rsidRPr="00C73FE3">
        <w:rPr>
          <w:u w:val="single"/>
        </w:rPr>
        <w:t>ETFs</w:t>
      </w:r>
      <w:r w:rsidRPr="00230A8C">
        <w:t>, what are the po</w:t>
      </w:r>
      <w:r w:rsidR="00C95BA0">
        <w:t>tential</w:t>
      </w:r>
      <w:r w:rsidRPr="00230A8C">
        <w:t xml:space="preserve"> effects</w:t>
      </w:r>
      <w:r w:rsidR="00C95BA0">
        <w:t xml:space="preserve"> of </w:t>
      </w:r>
      <w:r w:rsidR="00E75CA3">
        <w:t>ESMA LIS proposal</w:t>
      </w:r>
      <w:r w:rsidRPr="00230A8C">
        <w:t xml:space="preserve"> on trading and liquidity? In your view, to what extent would option 1 create incentives </w:t>
      </w:r>
      <w:r w:rsidR="00166298">
        <w:t>for arbitrage</w:t>
      </w:r>
      <w:r w:rsidRPr="00230A8C">
        <w:t xml:space="preserve"> between two ETFs sharing the same underlying</w:t>
      </w:r>
      <w:r w:rsidR="004B6DF6">
        <w:t xml:space="preserve"> in favour of the </w:t>
      </w:r>
      <w:r w:rsidRPr="00230A8C">
        <w:t xml:space="preserve">one with lower ADT and thus </w:t>
      </w:r>
      <w:r w:rsidR="00320372">
        <w:t xml:space="preserve">a </w:t>
      </w:r>
      <w:r w:rsidRPr="00230A8C">
        <w:t>lower LIS threshold</w:t>
      </w:r>
      <w:r w:rsidR="004B6DF6">
        <w:t>, against  the  one</w:t>
      </w:r>
      <w:r w:rsidRPr="00230A8C">
        <w:t xml:space="preserve"> with higher ADT and, hence</w:t>
      </w:r>
      <w:r w:rsidR="00320372">
        <w:t xml:space="preserve"> a</w:t>
      </w:r>
      <w:r w:rsidRPr="00230A8C">
        <w:t xml:space="preserve"> higher LIS threshold? To what extent could </w:t>
      </w:r>
      <w:r w:rsidR="00166298">
        <w:t>op</w:t>
      </w:r>
      <w:r w:rsidRPr="00230A8C">
        <w:t>t</w:t>
      </w:r>
      <w:r w:rsidR="00166298">
        <w:t xml:space="preserve">ion </w:t>
      </w:r>
      <w:proofErr w:type="gramStart"/>
      <w:r w:rsidR="00166298">
        <w:t>1</w:t>
      </w:r>
      <w:r w:rsidR="00FC6372">
        <w:t xml:space="preserve"> </w:t>
      </w:r>
      <w:r w:rsidRPr="00230A8C">
        <w:t>impact market efficiency</w:t>
      </w:r>
      <w:proofErr w:type="gramEnd"/>
      <w:r w:rsidRPr="00230A8C">
        <w:t xml:space="preserve">? </w:t>
      </w:r>
      <w:r w:rsidR="004B6DF6">
        <w:t xml:space="preserve"> I</w:t>
      </w:r>
      <w:r w:rsidR="004B6DF6" w:rsidRPr="00230A8C">
        <w:t xml:space="preserve">n your view </w:t>
      </w:r>
      <w:r w:rsidR="00320372">
        <w:t>w</w:t>
      </w:r>
      <w:r w:rsidRPr="00230A8C">
        <w:t>hat are the drawbacks of option 2</w:t>
      </w:r>
      <w:r w:rsidR="004B6DF6">
        <w:t>?</w:t>
      </w:r>
    </w:p>
    <w:p w:rsidR="00230A8C" w:rsidRDefault="00C866CF" w:rsidP="00E422AB">
      <w:sdt>
        <w:sdtPr>
          <w:alias w:val="RTS_8_0094"/>
          <w:tag w:val="RTS_8_0094"/>
          <w:id w:val="1230735705"/>
          <w:showingPlcHdr/>
          <w:text w:multiLine="1"/>
        </w:sdtPr>
        <w:sdtEndPr/>
        <w:sdtContent>
          <w:r w:rsidR="00230A8C" w:rsidRPr="00C65F80">
            <w:rPr>
              <w:rStyle w:val="PlaceholderText"/>
            </w:rPr>
            <w:t>Click here to enter text.</w:t>
          </w:r>
        </w:sdtContent>
      </w:sdt>
    </w:p>
    <w:p w:rsidR="00AF32D9" w:rsidRDefault="00AF32D9" w:rsidP="008F5C09">
      <w:pPr>
        <w:pStyle w:val="Questionstyle"/>
        <w:numPr>
          <w:ilvl w:val="0"/>
          <w:numId w:val="0"/>
        </w:numPr>
        <w:ind w:left="720"/>
      </w:pPr>
    </w:p>
    <w:p w:rsidR="002804C7" w:rsidRDefault="002804C7" w:rsidP="008F5C09">
      <w:pPr>
        <w:pStyle w:val="Questionstyle"/>
      </w:pPr>
      <w:r>
        <w:t>Please provide an estimate of the average size of your orders</w:t>
      </w:r>
      <w:r w:rsidR="008D1210">
        <w:t xml:space="preserve"> in shares </w:t>
      </w:r>
      <w:r>
        <w:t xml:space="preserve"> (in Euros) </w:t>
      </w:r>
      <w:r w:rsidR="008D1210">
        <w:t>received by your trading venue</w:t>
      </w:r>
      <w:r>
        <w:t xml:space="preserve"> </w:t>
      </w:r>
      <w:r w:rsidR="008F5C09">
        <w:t xml:space="preserve">in February 2015 </w:t>
      </w:r>
      <w:r>
        <w:t>above the large in scale order size as defined in Table 2 of Annex II draft RTS 8</w:t>
      </w:r>
      <w:r w:rsidRPr="002804C7">
        <w:t>:</w:t>
      </w:r>
    </w:p>
    <w:p w:rsidR="002804C7" w:rsidRPr="002804C7" w:rsidRDefault="002804C7" w:rsidP="003C1D1A">
      <w:pPr>
        <w:keepNext/>
        <w:keepLines/>
      </w:pPr>
    </w:p>
    <w:tbl>
      <w:tblPr>
        <w:tblStyle w:val="TableGrid"/>
        <w:tblW w:w="7938" w:type="dxa"/>
        <w:tblInd w:w="534" w:type="dxa"/>
        <w:tblLayout w:type="fixed"/>
        <w:tblLook w:val="04A0" w:firstRow="1" w:lastRow="0" w:firstColumn="1" w:lastColumn="0" w:noHBand="0" w:noVBand="1"/>
      </w:tblPr>
      <w:tblGrid>
        <w:gridCol w:w="2551"/>
        <w:gridCol w:w="5387"/>
      </w:tblGrid>
      <w:tr w:rsidR="002804C7" w:rsidRPr="00DC1F96" w:rsidTr="00BB6ED7">
        <w:tc>
          <w:tcPr>
            <w:tcW w:w="2551" w:type="dxa"/>
          </w:tcPr>
          <w:p w:rsidR="002804C7" w:rsidRPr="00DC1F96" w:rsidRDefault="002804C7" w:rsidP="003C1D1A">
            <w:pPr>
              <w:keepNext/>
              <w:keepLines/>
              <w:rPr>
                <w:rFonts w:ascii="Arial" w:hAnsi="Arial" w:cs="Arial"/>
                <w:b/>
                <w:sz w:val="20"/>
              </w:rPr>
            </w:pPr>
            <w:r>
              <w:rPr>
                <w:rFonts w:ascii="Arial" w:hAnsi="Arial" w:cs="Arial"/>
                <w:b/>
                <w:sz w:val="20"/>
              </w:rPr>
              <w:t xml:space="preserve">Liquidity band </w:t>
            </w:r>
          </w:p>
        </w:tc>
        <w:tc>
          <w:tcPr>
            <w:tcW w:w="5387" w:type="dxa"/>
          </w:tcPr>
          <w:p w:rsidR="002804C7" w:rsidRPr="00DC1F96" w:rsidRDefault="002804C7" w:rsidP="002629CC">
            <w:pPr>
              <w:keepNext/>
              <w:keepLines/>
              <w:rPr>
                <w:rFonts w:ascii="Arial" w:hAnsi="Arial" w:cs="Arial"/>
                <w:b/>
                <w:sz w:val="20"/>
              </w:rPr>
            </w:pPr>
            <w:r w:rsidRPr="00DC1F96">
              <w:rPr>
                <w:rFonts w:ascii="Arial" w:hAnsi="Arial" w:cs="Arial"/>
                <w:b/>
                <w:sz w:val="20"/>
              </w:rPr>
              <w:t xml:space="preserve">Average </w:t>
            </w:r>
            <w:r>
              <w:rPr>
                <w:rFonts w:ascii="Arial" w:hAnsi="Arial" w:cs="Arial"/>
                <w:b/>
                <w:sz w:val="20"/>
              </w:rPr>
              <w:t>size of orders above LIS (Euros)</w:t>
            </w:r>
            <w:r w:rsidR="002629CC">
              <w:rPr>
                <w:rFonts w:ascii="Arial" w:hAnsi="Arial" w:cs="Arial"/>
                <w:b/>
                <w:sz w:val="20"/>
              </w:rPr>
              <w:t xml:space="preserve"> </w:t>
            </w:r>
          </w:p>
        </w:tc>
      </w:tr>
      <w:tr w:rsidR="002804C7" w:rsidRPr="00DC1F96" w:rsidTr="00BB6ED7">
        <w:tc>
          <w:tcPr>
            <w:tcW w:w="2551" w:type="dxa"/>
          </w:tcPr>
          <w:p w:rsidR="002804C7" w:rsidRPr="00B07CCA" w:rsidRDefault="002804C7" w:rsidP="003C1D1A">
            <w:pPr>
              <w:keepNext/>
              <w:keepLines/>
              <w:rPr>
                <w:rFonts w:ascii="Arial" w:hAnsi="Arial" w:cs="Arial"/>
                <w:sz w:val="20"/>
              </w:rPr>
            </w:pPr>
            <w:r w:rsidRPr="00B07CCA">
              <w:rPr>
                <w:rFonts w:ascii="Arial" w:hAnsi="Arial" w:cs="Arial"/>
                <w:sz w:val="20"/>
              </w:rPr>
              <w:t>Lowest liquidity band</w:t>
            </w:r>
            <w:r>
              <w:rPr>
                <w:rFonts w:ascii="Arial" w:hAnsi="Arial" w:cs="Arial"/>
                <w:sz w:val="20"/>
              </w:rPr>
              <w:t xml:space="preserve"> (ADT&lt;€100,000)</w:t>
            </w:r>
          </w:p>
        </w:tc>
        <w:tc>
          <w:tcPr>
            <w:tcW w:w="5387" w:type="dxa"/>
          </w:tcPr>
          <w:p w:rsidR="002804C7" w:rsidRPr="00DC1F96" w:rsidRDefault="00C866CF" w:rsidP="003C1D1A">
            <w:pPr>
              <w:keepNext/>
              <w:keepLines/>
              <w:rPr>
                <w:rFonts w:ascii="Arial" w:hAnsi="Arial" w:cs="Arial"/>
                <w:sz w:val="20"/>
                <w:u w:val="single"/>
              </w:rPr>
            </w:pPr>
            <w:sdt>
              <w:sdtPr>
                <w:alias w:val="RTS_8_0095"/>
                <w:tag w:val="RTS_8_0095"/>
                <w:id w:val="-1693832171"/>
                <w:showingPlcHdr/>
                <w:text w:multiLine="1"/>
              </w:sdtPr>
              <w:sdtEndPr/>
              <w:sdtContent>
                <w:r w:rsidR="002804C7" w:rsidRPr="00C65F80">
                  <w:rPr>
                    <w:rStyle w:val="PlaceholderText"/>
                  </w:rPr>
                  <w:t>Click here to enter text.</w:t>
                </w:r>
              </w:sdtContent>
            </w:sdt>
          </w:p>
        </w:tc>
      </w:tr>
      <w:tr w:rsidR="002804C7" w:rsidRPr="00DC1F96" w:rsidTr="00BB6ED7">
        <w:tc>
          <w:tcPr>
            <w:tcW w:w="2551" w:type="dxa"/>
          </w:tcPr>
          <w:p w:rsidR="002804C7" w:rsidRPr="00B07CCA" w:rsidRDefault="002804C7" w:rsidP="003C1D1A">
            <w:pPr>
              <w:keepNext/>
              <w:keepLines/>
              <w:rPr>
                <w:rFonts w:ascii="Arial" w:hAnsi="Arial" w:cs="Arial"/>
                <w:sz w:val="20"/>
              </w:rPr>
            </w:pPr>
            <w:r w:rsidRPr="00B07CCA">
              <w:rPr>
                <w:rFonts w:ascii="Arial" w:hAnsi="Arial" w:cs="Arial"/>
                <w:sz w:val="20"/>
              </w:rPr>
              <w:t>Second lowest liquidity band</w:t>
            </w:r>
            <w:r>
              <w:rPr>
                <w:rFonts w:ascii="Arial" w:hAnsi="Arial" w:cs="Arial"/>
                <w:sz w:val="20"/>
              </w:rPr>
              <w:t>(€100,000</w:t>
            </w:r>
            <w:r w:rsidRPr="0028594F">
              <w:rPr>
                <w:rFonts w:ascii="Arial" w:hAnsi="Arial" w:cs="Arial"/>
                <w:sz w:val="20"/>
              </w:rPr>
              <w:t>≤ADT&gt;</w:t>
            </w:r>
            <w:r>
              <w:rPr>
                <w:rFonts w:ascii="Arial" w:hAnsi="Arial" w:cs="Arial"/>
                <w:sz w:val="20"/>
              </w:rPr>
              <w:t xml:space="preserve"> €</w:t>
            </w:r>
            <w:r w:rsidRPr="0028594F">
              <w:rPr>
                <w:rFonts w:ascii="Arial" w:hAnsi="Arial" w:cs="Arial"/>
                <w:sz w:val="20"/>
              </w:rPr>
              <w:t>500,000</w:t>
            </w:r>
            <w:r>
              <w:rPr>
                <w:rFonts w:ascii="Arial" w:hAnsi="Arial" w:cs="Arial"/>
                <w:sz w:val="20"/>
              </w:rPr>
              <w:t>)</w:t>
            </w:r>
          </w:p>
        </w:tc>
        <w:tc>
          <w:tcPr>
            <w:tcW w:w="5387" w:type="dxa"/>
          </w:tcPr>
          <w:p w:rsidR="002804C7" w:rsidRPr="00DC1F96" w:rsidRDefault="00C866CF" w:rsidP="003C1D1A">
            <w:pPr>
              <w:keepNext/>
              <w:keepLines/>
              <w:rPr>
                <w:rFonts w:ascii="Arial" w:hAnsi="Arial" w:cs="Arial"/>
                <w:sz w:val="20"/>
                <w:u w:val="single"/>
              </w:rPr>
            </w:pPr>
            <w:sdt>
              <w:sdtPr>
                <w:alias w:val="RTS_8_0096"/>
                <w:tag w:val="RTS_8_0096"/>
                <w:id w:val="1760478559"/>
                <w:showingPlcHdr/>
                <w:text w:multiLine="1"/>
              </w:sdtPr>
              <w:sdtEndPr/>
              <w:sdtContent>
                <w:r w:rsidR="002804C7" w:rsidRPr="00C65F80">
                  <w:rPr>
                    <w:rStyle w:val="PlaceholderText"/>
                  </w:rPr>
                  <w:t>Click here to enter text.</w:t>
                </w:r>
              </w:sdtContent>
            </w:sdt>
          </w:p>
        </w:tc>
      </w:tr>
      <w:tr w:rsidR="002804C7" w:rsidRPr="00DC1F96" w:rsidTr="00BB6ED7">
        <w:tc>
          <w:tcPr>
            <w:tcW w:w="2551" w:type="dxa"/>
          </w:tcPr>
          <w:p w:rsidR="002804C7" w:rsidRPr="00B07CCA" w:rsidRDefault="002804C7" w:rsidP="003C1D1A">
            <w:pPr>
              <w:keepNext/>
              <w:keepLines/>
              <w:rPr>
                <w:rFonts w:ascii="Arial" w:hAnsi="Arial" w:cs="Arial"/>
                <w:sz w:val="20"/>
              </w:rPr>
            </w:pPr>
            <w:r>
              <w:rPr>
                <w:rFonts w:ascii="Arial" w:hAnsi="Arial" w:cs="Arial"/>
                <w:sz w:val="20"/>
              </w:rPr>
              <w:t>Second highest liquidity band €</w:t>
            </w:r>
            <w:r w:rsidRPr="001D1791">
              <w:rPr>
                <w:rFonts w:ascii="Arial" w:hAnsi="Arial" w:cs="Arial"/>
                <w:sz w:val="20"/>
              </w:rPr>
              <w:t>50,000,000</w:t>
            </w:r>
            <w:r>
              <w:rPr>
                <w:rFonts w:ascii="Arial" w:hAnsi="Arial" w:cs="Arial"/>
                <w:sz w:val="20"/>
              </w:rPr>
              <w:t xml:space="preserve"> </w:t>
            </w:r>
            <w:r w:rsidRPr="001D1791">
              <w:rPr>
                <w:rFonts w:ascii="Arial" w:hAnsi="Arial" w:cs="Arial"/>
                <w:sz w:val="20"/>
              </w:rPr>
              <w:t>≤ADT&lt;</w:t>
            </w:r>
            <w:r>
              <w:rPr>
                <w:rFonts w:ascii="Arial" w:hAnsi="Arial" w:cs="Arial"/>
                <w:sz w:val="20"/>
              </w:rPr>
              <w:t xml:space="preserve"> €</w:t>
            </w:r>
            <w:r w:rsidRPr="001D1791">
              <w:rPr>
                <w:rFonts w:ascii="Arial" w:hAnsi="Arial" w:cs="Arial"/>
                <w:sz w:val="20"/>
              </w:rPr>
              <w:t>100,000,000</w:t>
            </w:r>
          </w:p>
        </w:tc>
        <w:tc>
          <w:tcPr>
            <w:tcW w:w="5387" w:type="dxa"/>
          </w:tcPr>
          <w:p w:rsidR="002804C7" w:rsidRPr="00DC1F96" w:rsidRDefault="00C866CF" w:rsidP="003C1D1A">
            <w:pPr>
              <w:keepNext/>
              <w:keepLines/>
              <w:rPr>
                <w:rFonts w:ascii="Arial" w:hAnsi="Arial" w:cs="Arial"/>
                <w:sz w:val="20"/>
                <w:u w:val="single"/>
              </w:rPr>
            </w:pPr>
            <w:sdt>
              <w:sdtPr>
                <w:alias w:val="RTS_8_0097"/>
                <w:tag w:val="RTS_8_0097"/>
                <w:id w:val="621962092"/>
                <w:showingPlcHdr/>
                <w:text w:multiLine="1"/>
              </w:sdtPr>
              <w:sdtEndPr/>
              <w:sdtContent>
                <w:r w:rsidR="002804C7" w:rsidRPr="00C65F80">
                  <w:rPr>
                    <w:rStyle w:val="PlaceholderText"/>
                  </w:rPr>
                  <w:t>Click here to enter text.</w:t>
                </w:r>
              </w:sdtContent>
            </w:sdt>
          </w:p>
        </w:tc>
      </w:tr>
      <w:tr w:rsidR="002804C7" w:rsidRPr="00DC1F96" w:rsidTr="00BB6ED7">
        <w:tc>
          <w:tcPr>
            <w:tcW w:w="2551" w:type="dxa"/>
          </w:tcPr>
          <w:p w:rsidR="002804C7" w:rsidRPr="00B07CCA" w:rsidRDefault="002804C7" w:rsidP="003C1D1A">
            <w:pPr>
              <w:keepNext/>
              <w:keepLines/>
              <w:rPr>
                <w:rFonts w:ascii="Arial" w:hAnsi="Arial" w:cs="Arial"/>
                <w:sz w:val="20"/>
              </w:rPr>
            </w:pPr>
            <w:r>
              <w:rPr>
                <w:rFonts w:ascii="Arial" w:hAnsi="Arial" w:cs="Arial"/>
                <w:sz w:val="20"/>
              </w:rPr>
              <w:t>Highest liquidity band (ADT &gt;€</w:t>
            </w:r>
            <w:r w:rsidRPr="00037F1E">
              <w:rPr>
                <w:rFonts w:ascii="Arial" w:hAnsi="Arial" w:cs="Arial"/>
                <w:sz w:val="20"/>
              </w:rPr>
              <w:t>100,000,000</w:t>
            </w:r>
          </w:p>
        </w:tc>
        <w:tc>
          <w:tcPr>
            <w:tcW w:w="5387" w:type="dxa"/>
          </w:tcPr>
          <w:p w:rsidR="002804C7" w:rsidRPr="00DC1F96" w:rsidRDefault="00C866CF" w:rsidP="003C1D1A">
            <w:pPr>
              <w:keepNext/>
              <w:keepLines/>
              <w:rPr>
                <w:rFonts w:ascii="Arial" w:hAnsi="Arial" w:cs="Arial"/>
                <w:sz w:val="20"/>
                <w:u w:val="single"/>
              </w:rPr>
            </w:pPr>
            <w:sdt>
              <w:sdtPr>
                <w:alias w:val="RTS_8_0098"/>
                <w:tag w:val="RTS_8_0098"/>
                <w:id w:val="1958290934"/>
                <w:showingPlcHdr/>
                <w:text w:multiLine="1"/>
              </w:sdtPr>
              <w:sdtEndPr/>
              <w:sdtContent>
                <w:r w:rsidR="002804C7" w:rsidRPr="00C65F80">
                  <w:rPr>
                    <w:rStyle w:val="PlaceholderText"/>
                  </w:rPr>
                  <w:t>Click here to enter text.</w:t>
                </w:r>
              </w:sdtContent>
            </w:sdt>
          </w:p>
        </w:tc>
      </w:tr>
    </w:tbl>
    <w:p w:rsidR="002804C7" w:rsidRPr="002804C7" w:rsidRDefault="002804C7" w:rsidP="003C1D1A">
      <w:pPr>
        <w:keepNext/>
        <w:keepLines/>
      </w:pPr>
    </w:p>
    <w:p w:rsidR="00230A8C" w:rsidRPr="00230A8C" w:rsidRDefault="00230A8C" w:rsidP="00230A8C">
      <w:pPr>
        <w:pStyle w:val="Heading3"/>
        <w:rPr>
          <w:b/>
        </w:rPr>
      </w:pPr>
      <w:r w:rsidRPr="00230A8C">
        <w:rPr>
          <w:b/>
        </w:rPr>
        <w:t>Trading obligation for shares – transactions not contributing to the price discovery process [Article 2 of the draft RTS 8] – all equity instruments</w:t>
      </w:r>
    </w:p>
    <w:p w:rsidR="00230A8C" w:rsidRDefault="00230A8C" w:rsidP="00E422AB"/>
    <w:p w:rsidR="008F5C09" w:rsidRDefault="008F5C09" w:rsidP="0025717D">
      <w:pPr>
        <w:pStyle w:val="Questionstyle"/>
        <w:numPr>
          <w:ilvl w:val="0"/>
          <w:numId w:val="15"/>
        </w:numPr>
      </w:pPr>
      <w:r w:rsidRPr="00676BF1">
        <w:t xml:space="preserve">Please provide an estimate of expected compliance costs </w:t>
      </w:r>
      <w:r w:rsidR="0025717D">
        <w:t xml:space="preserve">(absolute and relative) </w:t>
      </w:r>
      <w:r w:rsidRPr="00676BF1">
        <w:t xml:space="preserve">for meeting the requirements provided by ESMA under Article </w:t>
      </w:r>
      <w:r>
        <w:t>2</w:t>
      </w:r>
      <w:r w:rsidRPr="00676BF1">
        <w:t xml:space="preserve"> of the draft RTS 8</w:t>
      </w:r>
    </w:p>
    <w:p w:rsidR="00FC6372" w:rsidRDefault="00FC6372" w:rsidP="00FC6372"/>
    <w:p w:rsidR="0025717D" w:rsidRDefault="0025717D" w:rsidP="0025717D">
      <w:r>
        <w:rPr>
          <w:lang w:val="en-US"/>
        </w:rPr>
        <w:t>P</w:t>
      </w:r>
      <w:r w:rsidRPr="002F5B09">
        <w:rPr>
          <w:lang w:val="en-US"/>
        </w:rPr>
        <w:t xml:space="preserve">lease either indicate your best estimate </w:t>
      </w:r>
      <w:r>
        <w:rPr>
          <w:lang w:val="en-US"/>
        </w:rPr>
        <w:t xml:space="preserve">for total compliance costs </w:t>
      </w:r>
      <w:r w:rsidRPr="002F5B09">
        <w:rPr>
          <w:lang w:val="en-US"/>
        </w:rPr>
        <w:t xml:space="preserve">in monetary terms or </w:t>
      </w:r>
      <w:r>
        <w:rPr>
          <w:lang w:val="en-US"/>
        </w:rPr>
        <w:t xml:space="preserve">provide an estimate choosing </w:t>
      </w:r>
      <w:r w:rsidRPr="002F5B09">
        <w:rPr>
          <w:lang w:val="en-US"/>
        </w:rPr>
        <w:t>among the following intervals:</w:t>
      </w:r>
      <w:r w:rsidRPr="002F5B09">
        <w:t xml:space="preserve"> </w:t>
      </w:r>
      <w:r w:rsidRPr="00421D36">
        <w:rPr>
          <w:b/>
          <w:lang w:val="en-US"/>
        </w:rPr>
        <w:t>[Very Low]</w:t>
      </w:r>
      <w:r w:rsidRPr="002F5B09">
        <w:rPr>
          <w:lang w:val="en-US"/>
        </w:rPr>
        <w:t xml:space="preserve"> </w:t>
      </w:r>
      <w:r>
        <w:rPr>
          <w:lang w:val="en-US"/>
        </w:rPr>
        <w:t>when l</w:t>
      </w:r>
      <w:r w:rsidRPr="002F5B09">
        <w:rPr>
          <w:lang w:val="en-US"/>
        </w:rPr>
        <w:t xml:space="preserve">ess than 50k, </w:t>
      </w:r>
      <w:r w:rsidRPr="00421D36">
        <w:rPr>
          <w:b/>
          <w:lang w:val="en-US"/>
        </w:rPr>
        <w:t>[Low]</w:t>
      </w:r>
      <w:r w:rsidRPr="002F5B09">
        <w:rPr>
          <w:lang w:val="en-US"/>
        </w:rPr>
        <w:t xml:space="preserve"> </w:t>
      </w:r>
      <w:r>
        <w:rPr>
          <w:lang w:val="en-US"/>
        </w:rPr>
        <w:t xml:space="preserve">when between </w:t>
      </w:r>
      <w:r w:rsidRPr="002F5B09">
        <w:rPr>
          <w:lang w:val="en-US"/>
        </w:rPr>
        <w:t xml:space="preserve">50k-250k, </w:t>
      </w:r>
      <w:r w:rsidRPr="00421D36">
        <w:rPr>
          <w:b/>
          <w:lang w:val="en-US"/>
        </w:rPr>
        <w:t xml:space="preserve">[Medium low] </w:t>
      </w:r>
      <w:r>
        <w:rPr>
          <w:lang w:val="en-US"/>
        </w:rPr>
        <w:t>when</w:t>
      </w:r>
      <w:r w:rsidRPr="002F5B09">
        <w:rPr>
          <w:lang w:val="en-US"/>
        </w:rPr>
        <w:t xml:space="preserve"> </w:t>
      </w:r>
      <w:r>
        <w:rPr>
          <w:lang w:val="en-US"/>
        </w:rPr>
        <w:t>between</w:t>
      </w:r>
      <w:r w:rsidRPr="002F5B09">
        <w:rPr>
          <w:lang w:val="en-US"/>
        </w:rPr>
        <w:t xml:space="preserve"> 250k-1m, </w:t>
      </w:r>
      <w:r w:rsidRPr="00421D36">
        <w:rPr>
          <w:b/>
          <w:lang w:val="en-US"/>
        </w:rPr>
        <w:t>[Medium High]</w:t>
      </w:r>
      <w:r w:rsidRPr="002F5B09">
        <w:rPr>
          <w:lang w:val="en-US"/>
        </w:rPr>
        <w:t xml:space="preserve"> </w:t>
      </w:r>
      <w:r>
        <w:rPr>
          <w:lang w:val="en-US"/>
        </w:rPr>
        <w:t>when</w:t>
      </w:r>
      <w:r w:rsidRPr="002F5B09">
        <w:rPr>
          <w:lang w:val="en-US"/>
        </w:rPr>
        <w:t xml:space="preserve"> </w:t>
      </w:r>
      <w:r>
        <w:rPr>
          <w:lang w:val="en-US"/>
        </w:rPr>
        <w:t xml:space="preserve">between </w:t>
      </w:r>
      <w:r w:rsidRPr="002F5B09">
        <w:rPr>
          <w:lang w:val="en-US"/>
        </w:rPr>
        <w:t xml:space="preserve">1m - 5m, </w:t>
      </w:r>
      <w:r w:rsidRPr="00421D36">
        <w:rPr>
          <w:b/>
          <w:lang w:val="en-US"/>
        </w:rPr>
        <w:t xml:space="preserve">[High] </w:t>
      </w:r>
      <w:r>
        <w:rPr>
          <w:lang w:val="en-US"/>
        </w:rPr>
        <w:t>when between 5m -10m</w:t>
      </w:r>
      <w:r w:rsidRPr="002F5B09">
        <w:rPr>
          <w:lang w:val="en-US"/>
        </w:rPr>
        <w:t xml:space="preserve">, </w:t>
      </w:r>
      <w:r w:rsidRPr="00421D36">
        <w:rPr>
          <w:b/>
          <w:lang w:val="en-US"/>
        </w:rPr>
        <w:t>[Very high]</w:t>
      </w:r>
      <w:r w:rsidRPr="002F5B09">
        <w:rPr>
          <w:lang w:val="en-US"/>
        </w:rPr>
        <w:t xml:space="preserve"> </w:t>
      </w:r>
      <w:r>
        <w:rPr>
          <w:lang w:val="en-US"/>
        </w:rPr>
        <w:t>when</w:t>
      </w:r>
      <w:r w:rsidRPr="002F5B09">
        <w:rPr>
          <w:lang w:val="en-US"/>
        </w:rPr>
        <w:t xml:space="preserve"> </w:t>
      </w:r>
      <w:r>
        <w:rPr>
          <w:lang w:val="en-US"/>
        </w:rPr>
        <w:t>m</w:t>
      </w:r>
      <w:r w:rsidRPr="002F5B09">
        <w:rPr>
          <w:lang w:val="en-US"/>
        </w:rPr>
        <w:t xml:space="preserve">ore than 10m. </w:t>
      </w:r>
    </w:p>
    <w:p w:rsidR="008F5C09" w:rsidRDefault="008F5C09" w:rsidP="008F5C09">
      <w:pPr>
        <w:rPr>
          <w:rFonts w:ascii="Arial" w:hAnsi="Arial" w:cs="Arial"/>
        </w:rPr>
      </w:pPr>
    </w:p>
    <w:tbl>
      <w:tblPr>
        <w:tblStyle w:val="TableGrid"/>
        <w:tblW w:w="10065" w:type="dxa"/>
        <w:tblInd w:w="-318" w:type="dxa"/>
        <w:tblLayout w:type="fixed"/>
        <w:tblLook w:val="04A0" w:firstRow="1" w:lastRow="0" w:firstColumn="1" w:lastColumn="0" w:noHBand="0" w:noVBand="1"/>
      </w:tblPr>
      <w:tblGrid>
        <w:gridCol w:w="3685"/>
        <w:gridCol w:w="1985"/>
        <w:gridCol w:w="1985"/>
        <w:gridCol w:w="2410"/>
      </w:tblGrid>
      <w:tr w:rsidR="00116253" w:rsidRPr="00E42A78" w:rsidTr="00735E30">
        <w:trPr>
          <w:trHeight w:val="819"/>
        </w:trPr>
        <w:tc>
          <w:tcPr>
            <w:tcW w:w="3685" w:type="dxa"/>
            <w:vMerge w:val="restart"/>
          </w:tcPr>
          <w:p w:rsidR="00116253" w:rsidRPr="00E42A78" w:rsidRDefault="00116253" w:rsidP="00FC6372">
            <w:pPr>
              <w:rPr>
                <w:rFonts w:ascii="Arial" w:hAnsi="Arial" w:cs="Arial"/>
                <w:b/>
                <w:i/>
                <w:sz w:val="20"/>
              </w:rPr>
            </w:pPr>
            <w:r w:rsidRPr="00E42A78">
              <w:rPr>
                <w:rFonts w:ascii="Arial" w:hAnsi="Arial" w:cs="Arial"/>
                <w:b/>
                <w:i/>
                <w:sz w:val="20"/>
              </w:rPr>
              <w:t>Main area of expected costs - IT costs, Training costs, Staff costs (number of people/hours and cost per person)</w:t>
            </w:r>
          </w:p>
        </w:tc>
        <w:tc>
          <w:tcPr>
            <w:tcW w:w="3970" w:type="dxa"/>
            <w:gridSpan w:val="2"/>
            <w:vAlign w:val="center"/>
          </w:tcPr>
          <w:p w:rsidR="00116253" w:rsidRDefault="00116253" w:rsidP="006E5C09">
            <w:pPr>
              <w:jc w:val="center"/>
              <w:rPr>
                <w:rFonts w:ascii="Arial" w:hAnsi="Arial" w:cs="Arial"/>
                <w:b/>
                <w:i/>
                <w:sz w:val="20"/>
              </w:rPr>
            </w:pPr>
            <w:r w:rsidRPr="00E42A78">
              <w:rPr>
                <w:rFonts w:ascii="Arial" w:hAnsi="Arial" w:cs="Arial"/>
                <w:b/>
                <w:i/>
                <w:sz w:val="20"/>
              </w:rPr>
              <w:t xml:space="preserve">Total </w:t>
            </w:r>
            <w:r w:rsidR="0025717D">
              <w:rPr>
                <w:rFonts w:ascii="Arial" w:hAnsi="Arial" w:cs="Arial"/>
                <w:b/>
                <w:i/>
                <w:sz w:val="20"/>
              </w:rPr>
              <w:t xml:space="preserve">compliance </w:t>
            </w:r>
            <w:r w:rsidRPr="00E42A78">
              <w:rPr>
                <w:rFonts w:ascii="Arial" w:hAnsi="Arial" w:cs="Arial"/>
                <w:b/>
                <w:i/>
                <w:sz w:val="20"/>
              </w:rPr>
              <w:t>costs</w:t>
            </w:r>
          </w:p>
          <w:p w:rsidR="00116253" w:rsidRPr="00E42A78" w:rsidRDefault="00116253" w:rsidP="006E5C09">
            <w:pPr>
              <w:jc w:val="center"/>
              <w:rPr>
                <w:rFonts w:ascii="Arial" w:hAnsi="Arial" w:cs="Arial"/>
                <w:b/>
                <w:i/>
                <w:sz w:val="20"/>
              </w:rPr>
            </w:pPr>
            <w:r>
              <w:rPr>
                <w:rFonts w:ascii="Arial" w:hAnsi="Arial" w:cs="Arial"/>
                <w:b/>
                <w:i/>
                <w:sz w:val="20"/>
              </w:rPr>
              <w:t>(</w:t>
            </w:r>
            <w:r w:rsidRPr="00EF2E8B">
              <w:rPr>
                <w:rFonts w:ascii="Arial" w:hAnsi="Arial" w:cs="Arial"/>
                <w:b/>
                <w:i/>
                <w:sz w:val="20"/>
              </w:rPr>
              <w:t>in thousands of Euros</w:t>
            </w:r>
            <w:r>
              <w:rPr>
                <w:rFonts w:ascii="Arial" w:hAnsi="Arial" w:cs="Arial"/>
                <w:b/>
                <w:i/>
                <w:sz w:val="20"/>
              </w:rPr>
              <w:t>)</w:t>
            </w:r>
          </w:p>
        </w:tc>
        <w:tc>
          <w:tcPr>
            <w:tcW w:w="2410" w:type="dxa"/>
            <w:vMerge w:val="restart"/>
          </w:tcPr>
          <w:p w:rsidR="00116253" w:rsidRPr="00C73FE3" w:rsidRDefault="00116253" w:rsidP="006E5C09">
            <w:pPr>
              <w:jc w:val="center"/>
              <w:rPr>
                <w:rFonts w:ascii="Arial" w:hAnsi="Arial" w:cs="Arial"/>
                <w:b/>
                <w:i/>
                <w:sz w:val="20"/>
                <w:lang w:val="en-US"/>
              </w:rPr>
            </w:pPr>
            <w:r w:rsidRPr="008F5C09">
              <w:rPr>
                <w:rFonts w:ascii="Arial" w:hAnsi="Arial" w:cs="Arial"/>
                <w:b/>
                <w:i/>
                <w:sz w:val="20"/>
                <w:lang w:val="en-US"/>
              </w:rPr>
              <w:t>In relation to the size of your business, would you describe those compliance costs as:</w:t>
            </w:r>
          </w:p>
        </w:tc>
      </w:tr>
      <w:tr w:rsidR="00116253" w:rsidRPr="00E42A78" w:rsidTr="00735E30">
        <w:tc>
          <w:tcPr>
            <w:tcW w:w="3685" w:type="dxa"/>
            <w:vMerge/>
          </w:tcPr>
          <w:p w:rsidR="00116253" w:rsidRPr="00E42A78" w:rsidRDefault="00116253" w:rsidP="006E5C09">
            <w:pPr>
              <w:rPr>
                <w:rFonts w:ascii="Arial" w:hAnsi="Arial" w:cs="Arial"/>
                <w:i/>
                <w:sz w:val="20"/>
              </w:rPr>
            </w:pPr>
          </w:p>
        </w:tc>
        <w:tc>
          <w:tcPr>
            <w:tcW w:w="1985" w:type="dxa"/>
            <w:vAlign w:val="center"/>
          </w:tcPr>
          <w:p w:rsidR="00116253" w:rsidRPr="00E42A78" w:rsidRDefault="00116253" w:rsidP="006E5C09">
            <w:pPr>
              <w:jc w:val="center"/>
              <w:rPr>
                <w:rFonts w:ascii="Arial" w:hAnsi="Arial" w:cs="Arial"/>
                <w:i/>
                <w:sz w:val="20"/>
              </w:rPr>
            </w:pPr>
            <w:r w:rsidRPr="00E42A78">
              <w:rPr>
                <w:rFonts w:ascii="Arial" w:hAnsi="Arial" w:cs="Arial"/>
                <w:i/>
                <w:sz w:val="20"/>
              </w:rPr>
              <w:t>One-off</w:t>
            </w:r>
          </w:p>
        </w:tc>
        <w:tc>
          <w:tcPr>
            <w:tcW w:w="1985" w:type="dxa"/>
            <w:vAlign w:val="center"/>
          </w:tcPr>
          <w:p w:rsidR="00116253" w:rsidRPr="00E42A78" w:rsidRDefault="00116253" w:rsidP="006E5C09">
            <w:pPr>
              <w:jc w:val="center"/>
              <w:rPr>
                <w:rFonts w:ascii="Arial" w:hAnsi="Arial" w:cs="Arial"/>
                <w:i/>
                <w:sz w:val="20"/>
              </w:rPr>
            </w:pPr>
            <w:r w:rsidRPr="00E42A78">
              <w:rPr>
                <w:rFonts w:ascii="Arial" w:hAnsi="Arial" w:cs="Arial"/>
                <w:i/>
                <w:sz w:val="20"/>
              </w:rPr>
              <w:t>recurring</w:t>
            </w:r>
          </w:p>
        </w:tc>
        <w:tc>
          <w:tcPr>
            <w:tcW w:w="2410" w:type="dxa"/>
            <w:vMerge/>
          </w:tcPr>
          <w:p w:rsidR="00116253" w:rsidRPr="00E42A78" w:rsidRDefault="00116253" w:rsidP="00C73FE3">
            <w:pPr>
              <w:jc w:val="left"/>
              <w:rPr>
                <w:rFonts w:ascii="Arial" w:hAnsi="Arial" w:cs="Arial"/>
                <w:i/>
                <w:sz w:val="20"/>
              </w:rPr>
            </w:pPr>
          </w:p>
        </w:tc>
      </w:tr>
      <w:tr w:rsidR="008F5C09" w:rsidRPr="00E42A78" w:rsidTr="00735E30">
        <w:tc>
          <w:tcPr>
            <w:tcW w:w="3685" w:type="dxa"/>
          </w:tcPr>
          <w:p w:rsidR="008F5C09" w:rsidRPr="00E42A78" w:rsidRDefault="00C866CF" w:rsidP="006E5C09">
            <w:pPr>
              <w:rPr>
                <w:rFonts w:ascii="Arial" w:hAnsi="Arial" w:cs="Arial"/>
                <w:i/>
              </w:rPr>
            </w:pPr>
            <w:sdt>
              <w:sdtPr>
                <w:alias w:val="RTS_8_0099"/>
                <w:tag w:val="RTS_8_0099"/>
                <w:id w:val="-1621063252"/>
                <w:showingPlcHdr/>
                <w:text w:multiLine="1"/>
              </w:sdtPr>
              <w:sdtEndPr/>
              <w:sdtContent>
                <w:r w:rsidR="008F5C09" w:rsidRPr="00C65F80">
                  <w:rPr>
                    <w:rStyle w:val="PlaceholderText"/>
                  </w:rPr>
                  <w:t>Click here to enter text.</w:t>
                </w:r>
              </w:sdtContent>
            </w:sdt>
          </w:p>
        </w:tc>
        <w:tc>
          <w:tcPr>
            <w:tcW w:w="1985" w:type="dxa"/>
          </w:tcPr>
          <w:p w:rsidR="008F5C09" w:rsidRPr="00E42A78" w:rsidRDefault="00C866CF" w:rsidP="006E5C09">
            <w:pPr>
              <w:rPr>
                <w:rFonts w:ascii="Arial" w:hAnsi="Arial" w:cs="Arial"/>
                <w:i/>
              </w:rPr>
            </w:pPr>
            <w:sdt>
              <w:sdtPr>
                <w:alias w:val="RTS_8_0100"/>
                <w:tag w:val="RTS_8_0100"/>
                <w:id w:val="-132650524"/>
                <w:showingPlcHdr/>
                <w:text w:multiLine="1"/>
              </w:sdtPr>
              <w:sdtEndPr/>
              <w:sdtContent>
                <w:r w:rsidR="008F5C09" w:rsidRPr="00C65F80">
                  <w:rPr>
                    <w:rStyle w:val="PlaceholderText"/>
                  </w:rPr>
                  <w:t>Click here to enter text.</w:t>
                </w:r>
              </w:sdtContent>
            </w:sdt>
          </w:p>
        </w:tc>
        <w:tc>
          <w:tcPr>
            <w:tcW w:w="1985" w:type="dxa"/>
          </w:tcPr>
          <w:p w:rsidR="008F5C09" w:rsidRPr="00E42A78" w:rsidRDefault="00C866CF" w:rsidP="006E5C09">
            <w:pPr>
              <w:rPr>
                <w:rFonts w:ascii="Arial" w:hAnsi="Arial" w:cs="Arial"/>
                <w:i/>
              </w:rPr>
            </w:pPr>
            <w:sdt>
              <w:sdtPr>
                <w:alias w:val="RTS_8_0101"/>
                <w:tag w:val="RTS_8_0101"/>
                <w:id w:val="1257171077"/>
                <w:showingPlcHdr/>
                <w:text w:multiLine="1"/>
              </w:sdtPr>
              <w:sdtEndPr/>
              <w:sdtContent>
                <w:r w:rsidR="008F5C09" w:rsidRPr="00C65F80">
                  <w:rPr>
                    <w:rStyle w:val="PlaceholderText"/>
                  </w:rPr>
                  <w:t>Click here to enter text.</w:t>
                </w:r>
              </w:sdtContent>
            </w:sdt>
          </w:p>
        </w:tc>
        <w:tc>
          <w:tcPr>
            <w:tcW w:w="2410" w:type="dxa"/>
          </w:tcPr>
          <w:p w:rsidR="008F5C09" w:rsidRDefault="00C866CF" w:rsidP="006E5C09">
            <w:sdt>
              <w:sdtPr>
                <w:rPr>
                  <w:rFonts w:ascii="Arial" w:hAnsi="Arial" w:cs="Arial"/>
                </w:rPr>
                <w:alias w:val="RTS_8_0102"/>
                <w:tag w:val="RTS_8_0102"/>
                <w:id w:val="1670063030"/>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116253" w:rsidRPr="00AB6D88">
                  <w:rPr>
                    <w:rStyle w:val="PlaceholderText"/>
                    <w:rFonts w:ascii="Arial" w:hAnsi="Arial" w:cs="Arial"/>
                  </w:rPr>
                  <w:t>Choose an item.</w:t>
                </w:r>
              </w:sdtContent>
            </w:sdt>
          </w:p>
        </w:tc>
      </w:tr>
      <w:tr w:rsidR="008F5C09" w:rsidRPr="00E42A78" w:rsidTr="00735E30">
        <w:tc>
          <w:tcPr>
            <w:tcW w:w="3685" w:type="dxa"/>
            <w:tcBorders>
              <w:top w:val="single" w:sz="4" w:space="0" w:color="auto"/>
              <w:bottom w:val="single" w:sz="4" w:space="0" w:color="auto"/>
            </w:tcBorders>
            <w:shd w:val="clear" w:color="auto" w:fill="FFFFFF" w:themeFill="background1"/>
          </w:tcPr>
          <w:p w:rsidR="008F5C09" w:rsidRPr="00E42A78" w:rsidRDefault="00C866CF" w:rsidP="006E5C09">
            <w:pPr>
              <w:rPr>
                <w:rFonts w:ascii="Arial" w:hAnsi="Arial" w:cs="Arial"/>
                <w:i/>
              </w:rPr>
            </w:pPr>
            <w:sdt>
              <w:sdtPr>
                <w:alias w:val="RTS_8_0103"/>
                <w:tag w:val="RTS_8_0103"/>
                <w:id w:val="-1808466894"/>
                <w:showingPlcHdr/>
                <w:text w:multiLine="1"/>
              </w:sdtPr>
              <w:sdtEndPr/>
              <w:sdtContent>
                <w:r w:rsidR="008F5C09" w:rsidRPr="00C65F80">
                  <w:rPr>
                    <w:rStyle w:val="PlaceholderText"/>
                  </w:rPr>
                  <w:t>Click here to enter text.</w:t>
                </w:r>
              </w:sdtContent>
            </w:sdt>
          </w:p>
        </w:tc>
        <w:tc>
          <w:tcPr>
            <w:tcW w:w="1985" w:type="dxa"/>
            <w:tcBorders>
              <w:top w:val="single" w:sz="4" w:space="0" w:color="auto"/>
              <w:bottom w:val="single" w:sz="4" w:space="0" w:color="auto"/>
            </w:tcBorders>
          </w:tcPr>
          <w:p w:rsidR="008F5C09" w:rsidRPr="00E42A78" w:rsidRDefault="00C866CF" w:rsidP="006E5C09">
            <w:pPr>
              <w:rPr>
                <w:rFonts w:ascii="Arial" w:hAnsi="Arial" w:cs="Arial"/>
                <w:i/>
              </w:rPr>
            </w:pPr>
            <w:sdt>
              <w:sdtPr>
                <w:alias w:val="RTS_8_0104"/>
                <w:tag w:val="RTS_8_0104"/>
                <w:id w:val="1869569725"/>
                <w:showingPlcHdr/>
                <w:text w:multiLine="1"/>
              </w:sdtPr>
              <w:sdtEndPr/>
              <w:sdtContent>
                <w:r w:rsidR="008F5C09" w:rsidRPr="00C65F80">
                  <w:rPr>
                    <w:rStyle w:val="PlaceholderText"/>
                  </w:rPr>
                  <w:t>Click here to enter text.</w:t>
                </w:r>
              </w:sdtContent>
            </w:sdt>
          </w:p>
        </w:tc>
        <w:tc>
          <w:tcPr>
            <w:tcW w:w="1985" w:type="dxa"/>
            <w:tcBorders>
              <w:top w:val="single" w:sz="4" w:space="0" w:color="auto"/>
              <w:bottom w:val="single" w:sz="4" w:space="0" w:color="auto"/>
            </w:tcBorders>
          </w:tcPr>
          <w:p w:rsidR="008F5C09" w:rsidRPr="00E42A78" w:rsidRDefault="00C866CF" w:rsidP="006E5C09">
            <w:pPr>
              <w:rPr>
                <w:rFonts w:ascii="Arial" w:hAnsi="Arial" w:cs="Arial"/>
                <w:i/>
              </w:rPr>
            </w:pPr>
            <w:sdt>
              <w:sdtPr>
                <w:alias w:val="RTS_8_0105"/>
                <w:tag w:val="RTS_8_0105"/>
                <w:id w:val="-864293029"/>
                <w:showingPlcHdr/>
                <w:text w:multiLine="1"/>
              </w:sdtPr>
              <w:sdtEndPr/>
              <w:sdtContent>
                <w:r w:rsidR="008F5C09" w:rsidRPr="00C65F80">
                  <w:rPr>
                    <w:rStyle w:val="PlaceholderText"/>
                  </w:rPr>
                  <w:t>Click here to enter text.</w:t>
                </w:r>
              </w:sdtContent>
            </w:sdt>
          </w:p>
        </w:tc>
        <w:tc>
          <w:tcPr>
            <w:tcW w:w="2410" w:type="dxa"/>
            <w:tcBorders>
              <w:top w:val="single" w:sz="4" w:space="0" w:color="auto"/>
              <w:bottom w:val="single" w:sz="4" w:space="0" w:color="auto"/>
            </w:tcBorders>
          </w:tcPr>
          <w:p w:rsidR="008F5C09" w:rsidRDefault="00C866CF" w:rsidP="006E5C09">
            <w:sdt>
              <w:sdtPr>
                <w:rPr>
                  <w:rFonts w:ascii="Arial" w:hAnsi="Arial" w:cs="Arial"/>
                </w:rPr>
                <w:alias w:val="RTS_8_0106"/>
                <w:tag w:val="RTS_8_0106"/>
                <w:id w:val="1312670408"/>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116253" w:rsidRPr="00AB6D88">
                  <w:rPr>
                    <w:rStyle w:val="PlaceholderText"/>
                    <w:rFonts w:ascii="Arial" w:hAnsi="Arial" w:cs="Arial"/>
                  </w:rPr>
                  <w:t>Choose an item.</w:t>
                </w:r>
              </w:sdtContent>
            </w:sdt>
          </w:p>
        </w:tc>
      </w:tr>
    </w:tbl>
    <w:p w:rsidR="008F5C09" w:rsidRDefault="008F5C09" w:rsidP="00C73FE3">
      <w:pPr>
        <w:pStyle w:val="Questionstyle"/>
        <w:numPr>
          <w:ilvl w:val="0"/>
          <w:numId w:val="0"/>
        </w:numPr>
        <w:ind w:left="720"/>
      </w:pPr>
    </w:p>
    <w:p w:rsidR="00230A8C" w:rsidRDefault="00230A8C" w:rsidP="008F5C09">
      <w:pPr>
        <w:pStyle w:val="Questionstyle"/>
      </w:pPr>
      <w:r w:rsidRPr="00230A8C">
        <w:t>In your view, would the list of types of transactions not contributing to the price discovery process be less costly to implement (in terms of compliance costs) if it was</w:t>
      </w:r>
      <w:r w:rsidR="00EB2E58">
        <w:t xml:space="preserve"> one of the following:</w:t>
      </w:r>
    </w:p>
    <w:p w:rsidR="00230A8C" w:rsidRDefault="00C866CF" w:rsidP="00230A8C">
      <w:pPr>
        <w:rPr>
          <w:rFonts w:ascii="Arial" w:hAnsi="Arial" w:cs="Arial"/>
        </w:rPr>
      </w:pPr>
      <w:sdt>
        <w:sdtPr>
          <w:rPr>
            <w:rFonts w:ascii="Arial" w:hAnsi="Arial" w:cs="Arial"/>
          </w:rPr>
          <w:alias w:val="RTS_8_0107"/>
          <w:tag w:val="RTS_8_0107"/>
          <w:id w:val="1186481503"/>
          <w:showingPlcHdr/>
          <w:comboBox>
            <w:listItem w:displayText="Exhaustive" w:value="Exhaustive"/>
            <w:listItem w:displayText="Non-exhaustive" w:value="Non-exhaustive"/>
          </w:comboBox>
        </w:sdtPr>
        <w:sdtEndPr/>
        <w:sdtContent>
          <w:r w:rsidR="00230A8C" w:rsidRPr="00AB6D88">
            <w:rPr>
              <w:rStyle w:val="PlaceholderText"/>
              <w:rFonts w:ascii="Arial" w:hAnsi="Arial" w:cs="Arial"/>
            </w:rPr>
            <w:t>Choose an item.</w:t>
          </w:r>
        </w:sdtContent>
      </w:sdt>
    </w:p>
    <w:p w:rsidR="00230A8C" w:rsidRDefault="00230A8C" w:rsidP="00230A8C">
      <w:pPr>
        <w:rPr>
          <w:rFonts w:ascii="Arial" w:hAnsi="Arial" w:cs="Arial"/>
        </w:rPr>
      </w:pPr>
    </w:p>
    <w:p w:rsidR="00230A8C" w:rsidRDefault="00230A8C" w:rsidP="008F5C09">
      <w:pPr>
        <w:pStyle w:val="Questionstyle"/>
      </w:pPr>
      <w:r w:rsidRPr="00676BF1">
        <w:t>Please explain why.</w:t>
      </w:r>
    </w:p>
    <w:p w:rsidR="00230A8C" w:rsidRDefault="00C866CF" w:rsidP="00230A8C">
      <w:pPr>
        <w:rPr>
          <w:rFonts w:ascii="Arial" w:hAnsi="Arial" w:cs="Arial"/>
        </w:rPr>
      </w:pPr>
      <w:sdt>
        <w:sdtPr>
          <w:alias w:val="RTS_8_0108"/>
          <w:tag w:val="RTS_8_0108"/>
          <w:id w:val="-1521699515"/>
          <w:showingPlcHdr/>
          <w:text w:multiLine="1"/>
        </w:sdtPr>
        <w:sdtEndPr/>
        <w:sdtContent>
          <w:r w:rsidR="00230A8C" w:rsidRPr="00C65F80">
            <w:rPr>
              <w:rStyle w:val="PlaceholderText"/>
            </w:rPr>
            <w:t>Click here to enter text.</w:t>
          </w:r>
        </w:sdtContent>
      </w:sdt>
    </w:p>
    <w:p w:rsidR="00230A8C" w:rsidRDefault="00230A8C" w:rsidP="00E422AB"/>
    <w:p w:rsidR="00230A8C" w:rsidRPr="00230A8C" w:rsidRDefault="00230A8C" w:rsidP="00230A8C">
      <w:pPr>
        <w:pStyle w:val="Heading3"/>
        <w:rPr>
          <w:b/>
        </w:rPr>
      </w:pPr>
      <w:r w:rsidRPr="00230A8C">
        <w:rPr>
          <w:b/>
        </w:rPr>
        <w:t>Other compliance costs and market impact stemming from the draft RTS in the area of pre-trade transparency requirements – all equity instruments</w:t>
      </w:r>
    </w:p>
    <w:p w:rsidR="009550FA" w:rsidRDefault="009550FA" w:rsidP="00E422AB"/>
    <w:p w:rsidR="009550FA" w:rsidRDefault="009550FA" w:rsidP="008F5C09">
      <w:pPr>
        <w:pStyle w:val="Questionstyle"/>
      </w:pPr>
      <w:r w:rsidRPr="009550FA">
        <w:t>Please describe any major compliance costs as well as market impact not covered in the previous questions. Please specify to which equity instrument you are referring to.</w:t>
      </w:r>
    </w:p>
    <w:p w:rsidR="00230A8C" w:rsidRDefault="00C866CF" w:rsidP="00E422AB">
      <w:sdt>
        <w:sdtPr>
          <w:alias w:val="RTS_8_0109"/>
          <w:tag w:val="RTS_8_0109"/>
          <w:id w:val="395474450"/>
          <w:showingPlcHdr/>
          <w:text w:multiLine="1"/>
        </w:sdtPr>
        <w:sdtEndPr/>
        <w:sdtContent>
          <w:r w:rsidR="00230A8C" w:rsidRPr="00C65F80">
            <w:rPr>
              <w:rStyle w:val="PlaceholderText"/>
            </w:rPr>
            <w:t>Click here to enter text.</w:t>
          </w:r>
        </w:sdtContent>
      </w:sdt>
    </w:p>
    <w:p w:rsidR="00230A8C" w:rsidRDefault="00230A8C" w:rsidP="00E422AB"/>
    <w:p w:rsidR="00EB13A7" w:rsidRDefault="00EB13A7" w:rsidP="00E422AB"/>
    <w:p w:rsidR="00230A8C" w:rsidRDefault="00EB13A7" w:rsidP="00EB13A7">
      <w:pPr>
        <w:pStyle w:val="Heading2"/>
      </w:pPr>
      <w:r w:rsidRPr="00EB13A7">
        <w:t>POST-TRADE TRANSPARENCY FOR EQUITY AND EQUITY-LIKE INSTRUMENTS</w:t>
      </w:r>
    </w:p>
    <w:p w:rsidR="00230A8C" w:rsidRDefault="00230A8C" w:rsidP="00E422AB"/>
    <w:p w:rsidR="00230A8C" w:rsidRPr="00EB13A7" w:rsidRDefault="00EB13A7" w:rsidP="00EB13A7">
      <w:pPr>
        <w:pStyle w:val="Heading3"/>
        <w:rPr>
          <w:b/>
        </w:rPr>
      </w:pPr>
      <w:r w:rsidRPr="00EB13A7">
        <w:rPr>
          <w:b/>
        </w:rPr>
        <w:t xml:space="preserve">Flags (Article 12, Table 2 Annex I in draft RTS 8)  </w:t>
      </w:r>
    </w:p>
    <w:p w:rsidR="00EB13A7" w:rsidRDefault="00EB13A7" w:rsidP="00E422AB">
      <w:pPr>
        <w:rPr>
          <w:rFonts w:ascii="Arial" w:hAnsi="Arial" w:cs="Arial"/>
        </w:rPr>
      </w:pPr>
    </w:p>
    <w:p w:rsidR="00230A8C" w:rsidRDefault="00EB13A7" w:rsidP="0025717D">
      <w:pPr>
        <w:pStyle w:val="Questionstyle"/>
        <w:numPr>
          <w:ilvl w:val="0"/>
          <w:numId w:val="11"/>
        </w:numPr>
      </w:pPr>
      <w:r w:rsidRPr="00EB13A7">
        <w:t>Please provide an estimate of the range of compliance costs for meeting the requirements for (additional) flags compared to the baseline. Please take the relative importance of these compliance costs given the size of your business into consideration:</w:t>
      </w:r>
    </w:p>
    <w:p w:rsidR="00FC6372" w:rsidRDefault="00FC6372" w:rsidP="00FC6372"/>
    <w:p w:rsidR="0025717D" w:rsidRDefault="0025717D" w:rsidP="0025717D">
      <w:r>
        <w:rPr>
          <w:lang w:val="en-US"/>
        </w:rPr>
        <w:t>P</w:t>
      </w:r>
      <w:r w:rsidRPr="002F5B09">
        <w:rPr>
          <w:lang w:val="en-US"/>
        </w:rPr>
        <w:t xml:space="preserve">lease either indicate your best estimate </w:t>
      </w:r>
      <w:r>
        <w:rPr>
          <w:lang w:val="en-US"/>
        </w:rPr>
        <w:t xml:space="preserve">for total compliance costs </w:t>
      </w:r>
      <w:r w:rsidRPr="002F5B09">
        <w:rPr>
          <w:lang w:val="en-US"/>
        </w:rPr>
        <w:t xml:space="preserve">in monetary terms or </w:t>
      </w:r>
      <w:r>
        <w:rPr>
          <w:lang w:val="en-US"/>
        </w:rPr>
        <w:t xml:space="preserve">provide an estimate choosing </w:t>
      </w:r>
      <w:r w:rsidRPr="002F5B09">
        <w:rPr>
          <w:lang w:val="en-US"/>
        </w:rPr>
        <w:t>among the following intervals:</w:t>
      </w:r>
      <w:r w:rsidRPr="002F5B09">
        <w:t xml:space="preserve"> </w:t>
      </w:r>
      <w:r w:rsidRPr="00421D36">
        <w:rPr>
          <w:b/>
          <w:lang w:val="en-US"/>
        </w:rPr>
        <w:t>[Very Low]</w:t>
      </w:r>
      <w:r w:rsidRPr="002F5B09">
        <w:rPr>
          <w:lang w:val="en-US"/>
        </w:rPr>
        <w:t xml:space="preserve"> </w:t>
      </w:r>
      <w:r>
        <w:rPr>
          <w:lang w:val="en-US"/>
        </w:rPr>
        <w:t>when l</w:t>
      </w:r>
      <w:r w:rsidRPr="002F5B09">
        <w:rPr>
          <w:lang w:val="en-US"/>
        </w:rPr>
        <w:t xml:space="preserve">ess than 50k, </w:t>
      </w:r>
      <w:r w:rsidRPr="00421D36">
        <w:rPr>
          <w:b/>
          <w:lang w:val="en-US"/>
        </w:rPr>
        <w:t>[Low]</w:t>
      </w:r>
      <w:r w:rsidRPr="002F5B09">
        <w:rPr>
          <w:lang w:val="en-US"/>
        </w:rPr>
        <w:t xml:space="preserve"> </w:t>
      </w:r>
      <w:r>
        <w:rPr>
          <w:lang w:val="en-US"/>
        </w:rPr>
        <w:t xml:space="preserve">when between </w:t>
      </w:r>
      <w:r w:rsidRPr="002F5B09">
        <w:rPr>
          <w:lang w:val="en-US"/>
        </w:rPr>
        <w:t xml:space="preserve">50k-250k, </w:t>
      </w:r>
      <w:r w:rsidRPr="00421D36">
        <w:rPr>
          <w:b/>
          <w:lang w:val="en-US"/>
        </w:rPr>
        <w:t xml:space="preserve">[Medium low] </w:t>
      </w:r>
      <w:r>
        <w:rPr>
          <w:lang w:val="en-US"/>
        </w:rPr>
        <w:t>when</w:t>
      </w:r>
      <w:r w:rsidRPr="002F5B09">
        <w:rPr>
          <w:lang w:val="en-US"/>
        </w:rPr>
        <w:t xml:space="preserve"> </w:t>
      </w:r>
      <w:r>
        <w:rPr>
          <w:lang w:val="en-US"/>
        </w:rPr>
        <w:t>between</w:t>
      </w:r>
      <w:r w:rsidRPr="002F5B09">
        <w:rPr>
          <w:lang w:val="en-US"/>
        </w:rPr>
        <w:t xml:space="preserve"> 250k-1m, </w:t>
      </w:r>
      <w:r w:rsidRPr="00421D36">
        <w:rPr>
          <w:b/>
          <w:lang w:val="en-US"/>
        </w:rPr>
        <w:t>[Medium High]</w:t>
      </w:r>
      <w:r w:rsidRPr="002F5B09">
        <w:rPr>
          <w:lang w:val="en-US"/>
        </w:rPr>
        <w:t xml:space="preserve"> </w:t>
      </w:r>
      <w:r>
        <w:rPr>
          <w:lang w:val="en-US"/>
        </w:rPr>
        <w:t>when</w:t>
      </w:r>
      <w:r w:rsidRPr="002F5B09">
        <w:rPr>
          <w:lang w:val="en-US"/>
        </w:rPr>
        <w:t xml:space="preserve"> </w:t>
      </w:r>
      <w:r>
        <w:rPr>
          <w:lang w:val="en-US"/>
        </w:rPr>
        <w:t xml:space="preserve">between </w:t>
      </w:r>
      <w:r w:rsidRPr="002F5B09">
        <w:rPr>
          <w:lang w:val="en-US"/>
        </w:rPr>
        <w:t xml:space="preserve">1m - 5m, </w:t>
      </w:r>
      <w:r w:rsidRPr="00421D36">
        <w:rPr>
          <w:b/>
          <w:lang w:val="en-US"/>
        </w:rPr>
        <w:t xml:space="preserve">[High] </w:t>
      </w:r>
      <w:r>
        <w:rPr>
          <w:lang w:val="en-US"/>
        </w:rPr>
        <w:t>when between 5m -10m</w:t>
      </w:r>
      <w:r w:rsidRPr="002F5B09">
        <w:rPr>
          <w:lang w:val="en-US"/>
        </w:rPr>
        <w:t xml:space="preserve">, </w:t>
      </w:r>
      <w:r w:rsidRPr="00421D36">
        <w:rPr>
          <w:b/>
          <w:lang w:val="en-US"/>
        </w:rPr>
        <w:t>[Very high]</w:t>
      </w:r>
      <w:r w:rsidRPr="002F5B09">
        <w:rPr>
          <w:lang w:val="en-US"/>
        </w:rPr>
        <w:t xml:space="preserve"> </w:t>
      </w:r>
      <w:r>
        <w:rPr>
          <w:lang w:val="en-US"/>
        </w:rPr>
        <w:t>when</w:t>
      </w:r>
      <w:r w:rsidRPr="002F5B09">
        <w:rPr>
          <w:lang w:val="en-US"/>
        </w:rPr>
        <w:t xml:space="preserve"> </w:t>
      </w:r>
      <w:r>
        <w:rPr>
          <w:lang w:val="en-US"/>
        </w:rPr>
        <w:t>m</w:t>
      </w:r>
      <w:r w:rsidRPr="002F5B09">
        <w:rPr>
          <w:lang w:val="en-US"/>
        </w:rPr>
        <w:t xml:space="preserve">ore than 10m. </w:t>
      </w:r>
    </w:p>
    <w:p w:rsidR="00EB13A7" w:rsidRDefault="00EB13A7" w:rsidP="00E422AB">
      <w:pPr>
        <w:rPr>
          <w:rFonts w:ascii="Arial" w:hAnsi="Arial" w:cs="Arial"/>
        </w:rPr>
      </w:pPr>
    </w:p>
    <w:tbl>
      <w:tblPr>
        <w:tblStyle w:val="TableGrid"/>
        <w:tblW w:w="0" w:type="auto"/>
        <w:tblInd w:w="720" w:type="dxa"/>
        <w:tblLook w:val="04A0" w:firstRow="1" w:lastRow="0" w:firstColumn="1" w:lastColumn="0" w:noHBand="0" w:noVBand="1"/>
      </w:tblPr>
      <w:tblGrid>
        <w:gridCol w:w="1893"/>
        <w:gridCol w:w="3504"/>
        <w:gridCol w:w="3171"/>
      </w:tblGrid>
      <w:tr w:rsidR="00116253" w:rsidRPr="00F43940" w:rsidTr="00116253">
        <w:tc>
          <w:tcPr>
            <w:tcW w:w="1893" w:type="dxa"/>
          </w:tcPr>
          <w:p w:rsidR="00116253" w:rsidRPr="00D77E5B" w:rsidRDefault="00116253" w:rsidP="00D77E5B">
            <w:pPr>
              <w:rPr>
                <w:b/>
              </w:rPr>
            </w:pPr>
            <w:r w:rsidRPr="00D77E5B">
              <w:rPr>
                <w:b/>
              </w:rPr>
              <w:t>Equity instrument</w:t>
            </w:r>
          </w:p>
        </w:tc>
        <w:tc>
          <w:tcPr>
            <w:tcW w:w="3504" w:type="dxa"/>
          </w:tcPr>
          <w:p w:rsidR="00116253" w:rsidRPr="0025717D" w:rsidRDefault="00116253" w:rsidP="00D77E5B">
            <w:pPr>
              <w:rPr>
                <w:b/>
                <w:highlight w:val="yellow"/>
              </w:rPr>
            </w:pPr>
            <w:r w:rsidRPr="0059717B">
              <w:rPr>
                <w:b/>
              </w:rPr>
              <w:t xml:space="preserve">Compliance costs </w:t>
            </w:r>
          </w:p>
        </w:tc>
        <w:tc>
          <w:tcPr>
            <w:tcW w:w="3171" w:type="dxa"/>
          </w:tcPr>
          <w:p w:rsidR="00116253" w:rsidRPr="00D77E5B" w:rsidRDefault="00116253" w:rsidP="00116253">
            <w:pPr>
              <w:jc w:val="left"/>
              <w:rPr>
                <w:b/>
              </w:rPr>
            </w:pPr>
            <w:r w:rsidRPr="00116253">
              <w:rPr>
                <w:b/>
              </w:rPr>
              <w:t>Do you consider the inclusion of (a) specific f</w:t>
            </w:r>
            <w:r>
              <w:rPr>
                <w:b/>
              </w:rPr>
              <w:t xml:space="preserve">lag(s) in post-trade reports as </w:t>
            </w:r>
            <w:r w:rsidRPr="00116253">
              <w:rPr>
                <w:b/>
              </w:rPr>
              <w:t>particularly burdensome?</w:t>
            </w:r>
          </w:p>
        </w:tc>
      </w:tr>
      <w:tr w:rsidR="00116253" w:rsidRPr="00F43940" w:rsidTr="0059717B">
        <w:tc>
          <w:tcPr>
            <w:tcW w:w="1893" w:type="dxa"/>
            <w:vAlign w:val="center"/>
          </w:tcPr>
          <w:p w:rsidR="00116253" w:rsidRPr="00D77E5B" w:rsidRDefault="00116253" w:rsidP="0059717B">
            <w:pPr>
              <w:jc w:val="left"/>
              <w:rPr>
                <w:b/>
              </w:rPr>
            </w:pPr>
            <w:r w:rsidRPr="00D77E5B">
              <w:rPr>
                <w:b/>
              </w:rPr>
              <w:t>Shares</w:t>
            </w:r>
          </w:p>
        </w:tc>
        <w:tc>
          <w:tcPr>
            <w:tcW w:w="3504" w:type="dxa"/>
            <w:vAlign w:val="center"/>
          </w:tcPr>
          <w:p w:rsidR="00116253" w:rsidRPr="0025717D" w:rsidRDefault="00C866CF" w:rsidP="0059717B">
            <w:pPr>
              <w:spacing w:before="240"/>
              <w:jc w:val="left"/>
              <w:rPr>
                <w:rFonts w:ascii="Arial" w:hAnsi="Arial" w:cs="Arial"/>
                <w:highlight w:val="yellow"/>
                <w:u w:val="single"/>
              </w:rPr>
            </w:pPr>
            <w:sdt>
              <w:sdtPr>
                <w:alias w:val="RTS_8_0110"/>
                <w:tag w:val="RTS_8_0110"/>
                <w:id w:val="1736511654"/>
                <w:showingPlcHdr/>
                <w:text w:multiLine="1"/>
              </w:sdtPr>
              <w:sdtEndPr/>
              <w:sdtContent>
                <w:r w:rsidR="0059717B" w:rsidRPr="00C65F80">
                  <w:rPr>
                    <w:rStyle w:val="PlaceholderText"/>
                  </w:rPr>
                  <w:t>Click here to enter text.</w:t>
                </w:r>
              </w:sdtContent>
            </w:sdt>
          </w:p>
        </w:tc>
        <w:tc>
          <w:tcPr>
            <w:tcW w:w="3171" w:type="dxa"/>
          </w:tcPr>
          <w:p w:rsidR="00116253" w:rsidRDefault="00C866CF" w:rsidP="00E9409D">
            <w:pPr>
              <w:spacing w:before="240"/>
              <w:jc w:val="left"/>
              <w:rPr>
                <w:rFonts w:ascii="Arial" w:hAnsi="Arial" w:cs="Arial"/>
              </w:rPr>
            </w:pPr>
            <w:sdt>
              <w:sdtPr>
                <w:rPr>
                  <w:rFonts w:ascii="Arial" w:hAnsi="Arial" w:cs="Arial"/>
                </w:rPr>
                <w:alias w:val="RTS_8_0111"/>
                <w:tag w:val="RTS_8_0111"/>
                <w:id w:val="303821171"/>
                <w:showingPlcHdr/>
                <w:comboBox>
                  <w:listItem w:displayText="Yes" w:value="Yes"/>
                  <w:listItem w:displayText="No" w:value="No"/>
                </w:comboBox>
              </w:sdtPr>
              <w:sdtEndPr/>
              <w:sdtContent>
                <w:r w:rsidR="00116253" w:rsidRPr="00AB6D88">
                  <w:rPr>
                    <w:rStyle w:val="PlaceholderText"/>
                    <w:rFonts w:ascii="Arial" w:hAnsi="Arial" w:cs="Arial"/>
                  </w:rPr>
                  <w:t>Choose an item.</w:t>
                </w:r>
              </w:sdtContent>
            </w:sdt>
          </w:p>
        </w:tc>
      </w:tr>
      <w:tr w:rsidR="00116253" w:rsidRPr="00F43940" w:rsidTr="0059717B">
        <w:tc>
          <w:tcPr>
            <w:tcW w:w="1893" w:type="dxa"/>
            <w:vAlign w:val="center"/>
          </w:tcPr>
          <w:p w:rsidR="00116253" w:rsidRPr="00D77E5B" w:rsidRDefault="00116253" w:rsidP="0059717B">
            <w:pPr>
              <w:jc w:val="left"/>
              <w:rPr>
                <w:b/>
              </w:rPr>
            </w:pPr>
            <w:r w:rsidRPr="00D77E5B">
              <w:rPr>
                <w:b/>
              </w:rPr>
              <w:t>ETFs</w:t>
            </w:r>
          </w:p>
        </w:tc>
        <w:tc>
          <w:tcPr>
            <w:tcW w:w="3504" w:type="dxa"/>
            <w:vAlign w:val="center"/>
          </w:tcPr>
          <w:p w:rsidR="00116253" w:rsidRPr="0025717D" w:rsidRDefault="00C866CF" w:rsidP="0059717B">
            <w:pPr>
              <w:jc w:val="left"/>
              <w:rPr>
                <w:sz w:val="20"/>
                <w:highlight w:val="yellow"/>
              </w:rPr>
            </w:pPr>
            <w:sdt>
              <w:sdtPr>
                <w:alias w:val="RTS_8_0112"/>
                <w:tag w:val="RTS_8_0112"/>
                <w:id w:val="-331767587"/>
                <w:showingPlcHdr/>
                <w:text w:multiLine="1"/>
              </w:sdtPr>
              <w:sdtEndPr/>
              <w:sdtContent>
                <w:r w:rsidR="0059717B" w:rsidRPr="00C65F80">
                  <w:rPr>
                    <w:rStyle w:val="PlaceholderText"/>
                  </w:rPr>
                  <w:t>Click here to enter text.</w:t>
                </w:r>
              </w:sdtContent>
            </w:sdt>
          </w:p>
        </w:tc>
        <w:tc>
          <w:tcPr>
            <w:tcW w:w="3171" w:type="dxa"/>
          </w:tcPr>
          <w:p w:rsidR="00116253" w:rsidRDefault="00C866CF" w:rsidP="00E9409D">
            <w:pPr>
              <w:jc w:val="left"/>
            </w:pPr>
            <w:sdt>
              <w:sdtPr>
                <w:rPr>
                  <w:rFonts w:ascii="Arial" w:hAnsi="Arial" w:cs="Arial"/>
                </w:rPr>
                <w:alias w:val="RTS_8_0113"/>
                <w:tag w:val="RTS_8_0113"/>
                <w:id w:val="873350929"/>
                <w:showingPlcHdr/>
                <w:comboBox>
                  <w:listItem w:displayText="Yes" w:value="Yes"/>
                  <w:listItem w:displayText="No" w:value="No"/>
                </w:comboBox>
              </w:sdtPr>
              <w:sdtEndPr/>
              <w:sdtContent>
                <w:r w:rsidR="00116253" w:rsidRPr="00AB6D88">
                  <w:rPr>
                    <w:rStyle w:val="PlaceholderText"/>
                    <w:rFonts w:ascii="Arial" w:hAnsi="Arial" w:cs="Arial"/>
                  </w:rPr>
                  <w:t>Choose an item.</w:t>
                </w:r>
              </w:sdtContent>
            </w:sdt>
          </w:p>
        </w:tc>
      </w:tr>
      <w:tr w:rsidR="00116253" w:rsidRPr="00F43940" w:rsidTr="0059717B">
        <w:trPr>
          <w:trHeight w:val="162"/>
        </w:trPr>
        <w:tc>
          <w:tcPr>
            <w:tcW w:w="1893" w:type="dxa"/>
            <w:vAlign w:val="center"/>
          </w:tcPr>
          <w:p w:rsidR="00116253" w:rsidRPr="00D77E5B" w:rsidRDefault="00116253" w:rsidP="0059717B">
            <w:pPr>
              <w:jc w:val="left"/>
              <w:rPr>
                <w:b/>
              </w:rPr>
            </w:pPr>
            <w:r w:rsidRPr="00D77E5B">
              <w:rPr>
                <w:b/>
              </w:rPr>
              <w:t>DRs and/or certificates</w:t>
            </w:r>
          </w:p>
        </w:tc>
        <w:tc>
          <w:tcPr>
            <w:tcW w:w="3504" w:type="dxa"/>
            <w:vAlign w:val="center"/>
          </w:tcPr>
          <w:p w:rsidR="00116253" w:rsidRPr="0025717D" w:rsidRDefault="00C866CF" w:rsidP="0059717B">
            <w:pPr>
              <w:jc w:val="left"/>
              <w:rPr>
                <w:sz w:val="20"/>
                <w:highlight w:val="yellow"/>
              </w:rPr>
            </w:pPr>
            <w:sdt>
              <w:sdtPr>
                <w:alias w:val="RTS_8_0114"/>
                <w:tag w:val="RTS_8_0114"/>
                <w:id w:val="-1636639361"/>
                <w:showingPlcHdr/>
                <w:text w:multiLine="1"/>
              </w:sdtPr>
              <w:sdtEndPr/>
              <w:sdtContent>
                <w:r w:rsidR="0059717B" w:rsidRPr="00C65F80">
                  <w:rPr>
                    <w:rStyle w:val="PlaceholderText"/>
                  </w:rPr>
                  <w:t>Click here to enter text.</w:t>
                </w:r>
              </w:sdtContent>
            </w:sdt>
          </w:p>
        </w:tc>
        <w:tc>
          <w:tcPr>
            <w:tcW w:w="3171" w:type="dxa"/>
          </w:tcPr>
          <w:p w:rsidR="00116253" w:rsidRDefault="00C866CF" w:rsidP="00E9409D">
            <w:pPr>
              <w:jc w:val="left"/>
            </w:pPr>
            <w:sdt>
              <w:sdtPr>
                <w:rPr>
                  <w:rFonts w:ascii="Arial" w:hAnsi="Arial" w:cs="Arial"/>
                </w:rPr>
                <w:alias w:val="RTS_8_0115"/>
                <w:tag w:val="RTS_8_0115"/>
                <w:id w:val="-1212267025"/>
                <w:showingPlcHdr/>
                <w:comboBox>
                  <w:listItem w:displayText="Yes" w:value="Yes"/>
                  <w:listItem w:displayText="No" w:value="No"/>
                </w:comboBox>
              </w:sdtPr>
              <w:sdtEndPr/>
              <w:sdtContent>
                <w:r w:rsidR="00116253" w:rsidRPr="00AB6D88">
                  <w:rPr>
                    <w:rStyle w:val="PlaceholderText"/>
                    <w:rFonts w:ascii="Arial" w:hAnsi="Arial" w:cs="Arial"/>
                  </w:rPr>
                  <w:t>Choose an item.</w:t>
                </w:r>
              </w:sdtContent>
            </w:sdt>
          </w:p>
        </w:tc>
      </w:tr>
    </w:tbl>
    <w:p w:rsidR="00216108" w:rsidRDefault="00216108" w:rsidP="00EB13A7">
      <w:pPr>
        <w:rPr>
          <w:rFonts w:ascii="Arial" w:hAnsi="Arial" w:cs="Arial"/>
        </w:rPr>
      </w:pPr>
    </w:p>
    <w:p w:rsidR="00216108" w:rsidRDefault="00216108" w:rsidP="00EB13A7">
      <w:pPr>
        <w:rPr>
          <w:rFonts w:ascii="Arial" w:hAnsi="Arial" w:cs="Arial"/>
        </w:rPr>
      </w:pPr>
    </w:p>
    <w:p w:rsidR="00EB13A7" w:rsidRDefault="00216108" w:rsidP="008F5C09">
      <w:pPr>
        <w:pStyle w:val="Questionstyle"/>
      </w:pPr>
      <w:r>
        <w:t>W</w:t>
      </w:r>
      <w:r w:rsidR="00EB13A7" w:rsidRPr="00EB13A7">
        <w:t xml:space="preserve">hich flag(s) in particular? </w:t>
      </w:r>
      <w:r w:rsidR="00162A51">
        <w:t>Why?</w:t>
      </w:r>
    </w:p>
    <w:p w:rsidR="00216108" w:rsidRDefault="00C866CF" w:rsidP="00EB13A7">
      <w:pPr>
        <w:rPr>
          <w:rFonts w:ascii="Arial" w:hAnsi="Arial" w:cs="Arial"/>
        </w:rPr>
      </w:pPr>
      <w:sdt>
        <w:sdtPr>
          <w:alias w:val="RTS_8_0116"/>
          <w:tag w:val="RTS_8_0116"/>
          <w:id w:val="676542342"/>
          <w:showingPlcHdr/>
          <w:text w:multiLine="1"/>
        </w:sdtPr>
        <w:sdtEndPr/>
        <w:sdtContent>
          <w:r w:rsidR="00216108" w:rsidRPr="00C65F80">
            <w:rPr>
              <w:rStyle w:val="PlaceholderText"/>
            </w:rPr>
            <w:t>Click here to enter text.</w:t>
          </w:r>
        </w:sdtContent>
      </w:sdt>
    </w:p>
    <w:p w:rsidR="00216108" w:rsidRPr="00EB13A7" w:rsidRDefault="00216108" w:rsidP="00EB13A7">
      <w:pPr>
        <w:rPr>
          <w:rFonts w:ascii="Arial" w:hAnsi="Arial" w:cs="Arial"/>
        </w:rPr>
      </w:pPr>
    </w:p>
    <w:p w:rsidR="00EB13A7" w:rsidRDefault="00216108" w:rsidP="008F5C09">
      <w:pPr>
        <w:pStyle w:val="Questionstyle"/>
      </w:pPr>
      <w:r w:rsidRPr="00216108">
        <w:t xml:space="preserve">Please explain valid or more efficient alternatives </w:t>
      </w:r>
      <w:r>
        <w:t>to the suggested flag(s).</w:t>
      </w:r>
    </w:p>
    <w:p w:rsidR="00EB13A7" w:rsidRDefault="00C866CF" w:rsidP="00E422AB">
      <w:pPr>
        <w:rPr>
          <w:rFonts w:ascii="Arial" w:hAnsi="Arial" w:cs="Arial"/>
        </w:rPr>
      </w:pPr>
      <w:sdt>
        <w:sdtPr>
          <w:alias w:val="RTS_8_0117"/>
          <w:tag w:val="RTS_8_0117"/>
          <w:id w:val="-922956260"/>
          <w:showingPlcHdr/>
          <w:text w:multiLine="1"/>
        </w:sdtPr>
        <w:sdtEndPr/>
        <w:sdtContent>
          <w:r w:rsidR="00216108" w:rsidRPr="00C65F80">
            <w:rPr>
              <w:rStyle w:val="PlaceholderText"/>
            </w:rPr>
            <w:t>Click here to enter text.</w:t>
          </w:r>
        </w:sdtContent>
      </w:sdt>
    </w:p>
    <w:p w:rsidR="00EB13A7" w:rsidRDefault="00EB13A7" w:rsidP="00E422AB">
      <w:pPr>
        <w:rPr>
          <w:rFonts w:ascii="Arial" w:hAnsi="Arial" w:cs="Arial"/>
        </w:rPr>
      </w:pPr>
    </w:p>
    <w:p w:rsidR="00EB13A7" w:rsidRPr="00216108" w:rsidRDefault="00216108" w:rsidP="00216108">
      <w:pPr>
        <w:pStyle w:val="Heading3"/>
        <w:rPr>
          <w:b/>
        </w:rPr>
      </w:pPr>
      <w:r w:rsidRPr="00216108">
        <w:rPr>
          <w:b/>
        </w:rPr>
        <w:t>Real-time publication of transactions, reduction of maximum time limit from 3 minutes to 1 minute (Article 17 draft RTS 8)</w:t>
      </w:r>
    </w:p>
    <w:p w:rsidR="00EB13A7" w:rsidRDefault="00EB13A7" w:rsidP="00E422AB">
      <w:pPr>
        <w:rPr>
          <w:rFonts w:ascii="Arial" w:hAnsi="Arial" w:cs="Arial"/>
        </w:rPr>
      </w:pPr>
    </w:p>
    <w:p w:rsidR="007F0C80" w:rsidRDefault="00216108" w:rsidP="008F5C09">
      <w:pPr>
        <w:pStyle w:val="Questionstyle"/>
      </w:pPr>
      <w:r w:rsidRPr="00216108">
        <w:t>Within what timeframe do you currently publish information on executed transactions</w:t>
      </w:r>
      <w:r w:rsidR="00162A51">
        <w:t xml:space="preserve"> </w:t>
      </w:r>
      <w:r w:rsidR="0081400E">
        <w:t>not benefiting from deferred publication</w:t>
      </w:r>
      <w:r w:rsidRPr="00216108">
        <w:t>?</w:t>
      </w:r>
    </w:p>
    <w:p w:rsidR="00216108" w:rsidRDefault="00216108" w:rsidP="00E422AB"/>
    <w:tbl>
      <w:tblPr>
        <w:tblStyle w:val="TableGrid"/>
        <w:tblW w:w="0" w:type="auto"/>
        <w:tblInd w:w="720" w:type="dxa"/>
        <w:tblLook w:val="04A0" w:firstRow="1" w:lastRow="0" w:firstColumn="1" w:lastColumn="0" w:noHBand="0" w:noVBand="1"/>
      </w:tblPr>
      <w:tblGrid>
        <w:gridCol w:w="2082"/>
        <w:gridCol w:w="4252"/>
      </w:tblGrid>
      <w:tr w:rsidR="00216108" w:rsidRPr="00F43940" w:rsidTr="00D77E5B">
        <w:tc>
          <w:tcPr>
            <w:tcW w:w="2082" w:type="dxa"/>
            <w:vAlign w:val="center"/>
          </w:tcPr>
          <w:p w:rsidR="00216108" w:rsidRPr="00D77E5B" w:rsidRDefault="00216108" w:rsidP="00D77E5B">
            <w:pPr>
              <w:jc w:val="left"/>
              <w:rPr>
                <w:b/>
              </w:rPr>
            </w:pPr>
            <w:r w:rsidRPr="00D77E5B">
              <w:rPr>
                <w:b/>
              </w:rPr>
              <w:t>Equity instrument</w:t>
            </w:r>
          </w:p>
        </w:tc>
        <w:tc>
          <w:tcPr>
            <w:tcW w:w="4252" w:type="dxa"/>
            <w:vAlign w:val="center"/>
          </w:tcPr>
          <w:p w:rsidR="00216108" w:rsidRPr="00D77E5B" w:rsidRDefault="00216108" w:rsidP="00D77E5B">
            <w:pPr>
              <w:jc w:val="left"/>
              <w:rPr>
                <w:b/>
              </w:rPr>
            </w:pPr>
            <w:r w:rsidRPr="00D77E5B">
              <w:rPr>
                <w:b/>
              </w:rPr>
              <w:t>Publication of information</w:t>
            </w:r>
          </w:p>
        </w:tc>
      </w:tr>
      <w:tr w:rsidR="00216108" w:rsidRPr="00F43940" w:rsidTr="00D77E5B">
        <w:trPr>
          <w:trHeight w:val="455"/>
        </w:trPr>
        <w:tc>
          <w:tcPr>
            <w:tcW w:w="2082" w:type="dxa"/>
            <w:vAlign w:val="center"/>
          </w:tcPr>
          <w:p w:rsidR="00216108" w:rsidRPr="00D77E5B" w:rsidRDefault="00216108" w:rsidP="00162A51">
            <w:pPr>
              <w:jc w:val="left"/>
              <w:rPr>
                <w:b/>
              </w:rPr>
            </w:pPr>
            <w:r w:rsidRPr="00D77E5B">
              <w:rPr>
                <w:b/>
              </w:rPr>
              <w:t>Shares</w:t>
            </w:r>
            <w:r w:rsidR="00162A51">
              <w:rPr>
                <w:b/>
              </w:rPr>
              <w:t xml:space="preserve"> admitted on RM</w:t>
            </w:r>
          </w:p>
        </w:tc>
        <w:tc>
          <w:tcPr>
            <w:tcW w:w="4252" w:type="dxa"/>
          </w:tcPr>
          <w:p w:rsidR="00216108" w:rsidRPr="00D77E5B" w:rsidRDefault="00C866CF" w:rsidP="00D77E5B">
            <w:pPr>
              <w:rPr>
                <w:u w:val="single"/>
              </w:rPr>
            </w:pPr>
            <w:sdt>
              <w:sdtPr>
                <w:alias w:val="RTS_8_0118"/>
                <w:tag w:val="RTS_8_0118"/>
                <w:id w:val="-1620754334"/>
                <w:showingPlcHdr/>
                <w:comboBox>
                  <w:listItem w:displayText="Real-time" w:value="Real-time"/>
                  <w:listItem w:displayText="&lt;30 seconds" w:value="&lt;30 seconds"/>
                  <w:listItem w:displayText="&lt; 1 minute" w:value="&lt; 1 minute"/>
                  <w:listItem w:displayText="&lt; 2 minutes" w:value="&lt; 2 minutes"/>
                  <w:listItem w:displayText="&lt; 3 minutes" w:value="&lt; 3 minutes"/>
                </w:comboBox>
              </w:sdtPr>
              <w:sdtEndPr/>
              <w:sdtContent>
                <w:r w:rsidR="00216108" w:rsidRPr="00D77E5B">
                  <w:rPr>
                    <w:rStyle w:val="PlaceholderText"/>
                    <w:rFonts w:ascii="Arial" w:hAnsi="Arial" w:cs="Arial"/>
                  </w:rPr>
                  <w:t>Choose an item.</w:t>
                </w:r>
              </w:sdtContent>
            </w:sdt>
          </w:p>
        </w:tc>
      </w:tr>
      <w:tr w:rsidR="00162A51" w:rsidRPr="00F43940" w:rsidTr="00D77E5B">
        <w:trPr>
          <w:trHeight w:val="455"/>
        </w:trPr>
        <w:tc>
          <w:tcPr>
            <w:tcW w:w="2082" w:type="dxa"/>
            <w:vAlign w:val="center"/>
          </w:tcPr>
          <w:p w:rsidR="00162A51" w:rsidRPr="00D77E5B" w:rsidRDefault="00162A51" w:rsidP="0081400E">
            <w:pPr>
              <w:jc w:val="left"/>
              <w:rPr>
                <w:b/>
              </w:rPr>
            </w:pPr>
            <w:r>
              <w:rPr>
                <w:b/>
              </w:rPr>
              <w:t xml:space="preserve">Shares traded only on MTFs </w:t>
            </w:r>
            <w:r w:rsidR="0081400E">
              <w:rPr>
                <w:b/>
              </w:rPr>
              <w:t>(where relevant)</w:t>
            </w:r>
          </w:p>
        </w:tc>
        <w:tc>
          <w:tcPr>
            <w:tcW w:w="4252" w:type="dxa"/>
          </w:tcPr>
          <w:p w:rsidR="00162A51" w:rsidRDefault="00C866CF" w:rsidP="00D77E5B">
            <w:sdt>
              <w:sdtPr>
                <w:alias w:val="RTS_8_0119"/>
                <w:tag w:val="RTS_8_0119"/>
                <w:id w:val="-769930404"/>
                <w:showingPlcHdr/>
                <w:comboBox>
                  <w:listItem w:displayText="Real-time" w:value="Real-time"/>
                  <w:listItem w:displayText="&lt;30 seconds" w:value="&lt;30 seconds"/>
                  <w:listItem w:displayText="&lt; 1 minute" w:value="&lt; 1 minute"/>
                  <w:listItem w:displayText="&lt; 2 minutes" w:value="&lt; 2 minutes"/>
                  <w:listItem w:displayText="&lt; 3 minutes" w:value="&lt; 3 minutes"/>
                </w:comboBox>
              </w:sdtPr>
              <w:sdtEndPr/>
              <w:sdtContent>
                <w:r w:rsidR="00116253" w:rsidRPr="00D77E5B">
                  <w:rPr>
                    <w:rStyle w:val="PlaceholderText"/>
                    <w:rFonts w:ascii="Arial" w:hAnsi="Arial" w:cs="Arial"/>
                  </w:rPr>
                  <w:t>Choose an item.</w:t>
                </w:r>
              </w:sdtContent>
            </w:sdt>
          </w:p>
        </w:tc>
      </w:tr>
      <w:tr w:rsidR="00216108" w:rsidRPr="00F43940" w:rsidTr="00D77E5B">
        <w:tc>
          <w:tcPr>
            <w:tcW w:w="2082" w:type="dxa"/>
            <w:vAlign w:val="center"/>
          </w:tcPr>
          <w:p w:rsidR="00216108" w:rsidRPr="00D77E5B" w:rsidRDefault="00216108" w:rsidP="0081400E">
            <w:pPr>
              <w:jc w:val="left"/>
              <w:rPr>
                <w:b/>
              </w:rPr>
            </w:pPr>
            <w:r w:rsidRPr="00D77E5B">
              <w:rPr>
                <w:b/>
              </w:rPr>
              <w:t>ETFs</w:t>
            </w:r>
            <w:r w:rsidR="00162A51">
              <w:rPr>
                <w:b/>
              </w:rPr>
              <w:t xml:space="preserve"> </w:t>
            </w:r>
            <w:r w:rsidR="0081400E">
              <w:rPr>
                <w:b/>
              </w:rPr>
              <w:t>(where relevant)</w:t>
            </w:r>
          </w:p>
        </w:tc>
        <w:tc>
          <w:tcPr>
            <w:tcW w:w="4252" w:type="dxa"/>
          </w:tcPr>
          <w:p w:rsidR="00216108" w:rsidRPr="00D77E5B" w:rsidRDefault="00C866CF" w:rsidP="00D77E5B">
            <w:pPr>
              <w:rPr>
                <w:u w:val="single"/>
              </w:rPr>
            </w:pPr>
            <w:sdt>
              <w:sdtPr>
                <w:alias w:val="RTS_8_0120"/>
                <w:tag w:val="RTS_8_0120"/>
                <w:id w:val="2641635"/>
                <w:showingPlcHdr/>
                <w:comboBox>
                  <w:listItem w:displayText="Real-time" w:value="Real-time"/>
                  <w:listItem w:displayText="&lt;30 seconds" w:value="&lt;30 seconds"/>
                  <w:listItem w:displayText="&lt; 1 minute" w:value="&lt; 1 minute"/>
                  <w:listItem w:displayText="&lt; 2 minutes" w:value="&lt; 2 minutes"/>
                  <w:listItem w:displayText="&lt; 3 minutes" w:value="&lt; 3 minutes"/>
                </w:comboBox>
              </w:sdtPr>
              <w:sdtEndPr/>
              <w:sdtContent>
                <w:r w:rsidR="00216108" w:rsidRPr="00D77E5B">
                  <w:rPr>
                    <w:rStyle w:val="PlaceholderText"/>
                    <w:rFonts w:ascii="Arial" w:hAnsi="Arial" w:cs="Arial"/>
                  </w:rPr>
                  <w:t>Choose an item.</w:t>
                </w:r>
              </w:sdtContent>
            </w:sdt>
          </w:p>
        </w:tc>
      </w:tr>
      <w:tr w:rsidR="00216108" w:rsidRPr="00F43940" w:rsidTr="00D77E5B">
        <w:tc>
          <w:tcPr>
            <w:tcW w:w="2082" w:type="dxa"/>
            <w:vAlign w:val="center"/>
          </w:tcPr>
          <w:p w:rsidR="00216108" w:rsidRPr="00D77E5B" w:rsidRDefault="00216108" w:rsidP="0081400E">
            <w:pPr>
              <w:jc w:val="left"/>
              <w:rPr>
                <w:b/>
              </w:rPr>
            </w:pPr>
            <w:r w:rsidRPr="00D77E5B">
              <w:rPr>
                <w:b/>
              </w:rPr>
              <w:t>DRs and/or certificates</w:t>
            </w:r>
            <w:r w:rsidR="0081400E">
              <w:rPr>
                <w:b/>
              </w:rPr>
              <w:t xml:space="preserve"> (where relevant)</w:t>
            </w:r>
          </w:p>
        </w:tc>
        <w:tc>
          <w:tcPr>
            <w:tcW w:w="4252" w:type="dxa"/>
          </w:tcPr>
          <w:p w:rsidR="00216108" w:rsidRPr="00D77E5B" w:rsidRDefault="00C866CF" w:rsidP="00D77E5B">
            <w:pPr>
              <w:rPr>
                <w:u w:val="single"/>
              </w:rPr>
            </w:pPr>
            <w:sdt>
              <w:sdtPr>
                <w:alias w:val="RTS_8_0121"/>
                <w:tag w:val="RTS_8_0121"/>
                <w:id w:val="-1044675319"/>
                <w:showingPlcHdr/>
                <w:comboBox>
                  <w:listItem w:displayText="Real-time" w:value="Real-time"/>
                  <w:listItem w:displayText="&lt;30 seconds" w:value="&lt;30 seconds"/>
                  <w:listItem w:displayText="&lt; 1 minute" w:value="&lt; 1 minute"/>
                  <w:listItem w:displayText="&lt; 2 minutes" w:value="&lt; 2 minutes"/>
                  <w:listItem w:displayText="&lt; 3 minutes" w:value="&lt; 3 minutes"/>
                </w:comboBox>
              </w:sdtPr>
              <w:sdtEndPr/>
              <w:sdtContent>
                <w:r w:rsidR="00216108" w:rsidRPr="00D77E5B">
                  <w:rPr>
                    <w:rStyle w:val="PlaceholderText"/>
                    <w:rFonts w:ascii="Arial" w:hAnsi="Arial" w:cs="Arial"/>
                  </w:rPr>
                  <w:t>Choose an item.</w:t>
                </w:r>
              </w:sdtContent>
            </w:sdt>
          </w:p>
        </w:tc>
      </w:tr>
    </w:tbl>
    <w:p w:rsidR="00216108" w:rsidRDefault="00216108" w:rsidP="00E422AB"/>
    <w:p w:rsidR="00216108" w:rsidRDefault="00216108" w:rsidP="008F5C09">
      <w:pPr>
        <w:pStyle w:val="Questionstyle"/>
      </w:pPr>
      <w:r w:rsidRPr="00216108">
        <w:t>Please estimate compliance costs stemming from the maximum time limit for publication of transactions, i.e. one minute, including one-off and annual recurring costs.</w:t>
      </w:r>
    </w:p>
    <w:p w:rsidR="00FC6372" w:rsidRPr="00FC6372" w:rsidRDefault="00FC6372" w:rsidP="00FC6372"/>
    <w:p w:rsidR="0025717D" w:rsidRDefault="0025717D" w:rsidP="0025717D">
      <w:r>
        <w:rPr>
          <w:lang w:val="en-US"/>
        </w:rPr>
        <w:t>P</w:t>
      </w:r>
      <w:r w:rsidRPr="002F5B09">
        <w:rPr>
          <w:lang w:val="en-US"/>
        </w:rPr>
        <w:t xml:space="preserve">lease either indicate your best estimate </w:t>
      </w:r>
      <w:r>
        <w:rPr>
          <w:lang w:val="en-US"/>
        </w:rPr>
        <w:t xml:space="preserve">for total compliance costs </w:t>
      </w:r>
      <w:r w:rsidRPr="002F5B09">
        <w:rPr>
          <w:lang w:val="en-US"/>
        </w:rPr>
        <w:t xml:space="preserve">in monetary terms or </w:t>
      </w:r>
      <w:r>
        <w:rPr>
          <w:lang w:val="en-US"/>
        </w:rPr>
        <w:t xml:space="preserve">provide an estimate choosing </w:t>
      </w:r>
      <w:r w:rsidRPr="002F5B09">
        <w:rPr>
          <w:lang w:val="en-US"/>
        </w:rPr>
        <w:t>among the following intervals:</w:t>
      </w:r>
      <w:r w:rsidRPr="002F5B09">
        <w:t xml:space="preserve"> </w:t>
      </w:r>
      <w:r w:rsidRPr="00421D36">
        <w:rPr>
          <w:b/>
          <w:lang w:val="en-US"/>
        </w:rPr>
        <w:t>[Very Low]</w:t>
      </w:r>
      <w:r w:rsidRPr="002F5B09">
        <w:rPr>
          <w:lang w:val="en-US"/>
        </w:rPr>
        <w:t xml:space="preserve"> </w:t>
      </w:r>
      <w:r>
        <w:rPr>
          <w:lang w:val="en-US"/>
        </w:rPr>
        <w:t>when l</w:t>
      </w:r>
      <w:r w:rsidRPr="002F5B09">
        <w:rPr>
          <w:lang w:val="en-US"/>
        </w:rPr>
        <w:t xml:space="preserve">ess than 50k, </w:t>
      </w:r>
      <w:r w:rsidRPr="00421D36">
        <w:rPr>
          <w:b/>
          <w:lang w:val="en-US"/>
        </w:rPr>
        <w:t>[Low]</w:t>
      </w:r>
      <w:r w:rsidRPr="002F5B09">
        <w:rPr>
          <w:lang w:val="en-US"/>
        </w:rPr>
        <w:t xml:space="preserve"> </w:t>
      </w:r>
      <w:r>
        <w:rPr>
          <w:lang w:val="en-US"/>
        </w:rPr>
        <w:t xml:space="preserve">when between </w:t>
      </w:r>
      <w:r w:rsidRPr="002F5B09">
        <w:rPr>
          <w:lang w:val="en-US"/>
        </w:rPr>
        <w:t xml:space="preserve">50k-250k, </w:t>
      </w:r>
      <w:r w:rsidRPr="00421D36">
        <w:rPr>
          <w:b/>
          <w:lang w:val="en-US"/>
        </w:rPr>
        <w:t xml:space="preserve">[Medium low] </w:t>
      </w:r>
      <w:r>
        <w:rPr>
          <w:lang w:val="en-US"/>
        </w:rPr>
        <w:t>when</w:t>
      </w:r>
      <w:r w:rsidRPr="002F5B09">
        <w:rPr>
          <w:lang w:val="en-US"/>
        </w:rPr>
        <w:t xml:space="preserve"> </w:t>
      </w:r>
      <w:r>
        <w:rPr>
          <w:lang w:val="en-US"/>
        </w:rPr>
        <w:t>between</w:t>
      </w:r>
      <w:r w:rsidRPr="002F5B09">
        <w:rPr>
          <w:lang w:val="en-US"/>
        </w:rPr>
        <w:t xml:space="preserve"> 250k-1m, </w:t>
      </w:r>
      <w:r w:rsidRPr="00421D36">
        <w:rPr>
          <w:b/>
          <w:lang w:val="en-US"/>
        </w:rPr>
        <w:t>[Medium High]</w:t>
      </w:r>
      <w:r w:rsidRPr="002F5B09">
        <w:rPr>
          <w:lang w:val="en-US"/>
        </w:rPr>
        <w:t xml:space="preserve"> </w:t>
      </w:r>
      <w:r>
        <w:rPr>
          <w:lang w:val="en-US"/>
        </w:rPr>
        <w:t>when</w:t>
      </w:r>
      <w:r w:rsidRPr="002F5B09">
        <w:rPr>
          <w:lang w:val="en-US"/>
        </w:rPr>
        <w:t xml:space="preserve"> </w:t>
      </w:r>
      <w:r>
        <w:rPr>
          <w:lang w:val="en-US"/>
        </w:rPr>
        <w:t xml:space="preserve">between </w:t>
      </w:r>
      <w:r w:rsidRPr="002F5B09">
        <w:rPr>
          <w:lang w:val="en-US"/>
        </w:rPr>
        <w:t xml:space="preserve">1m - 5m, </w:t>
      </w:r>
      <w:r w:rsidRPr="00421D36">
        <w:rPr>
          <w:b/>
          <w:lang w:val="en-US"/>
        </w:rPr>
        <w:t xml:space="preserve">[High] </w:t>
      </w:r>
      <w:r>
        <w:rPr>
          <w:lang w:val="en-US"/>
        </w:rPr>
        <w:t>when between 5m -10m</w:t>
      </w:r>
      <w:r w:rsidRPr="002F5B09">
        <w:rPr>
          <w:lang w:val="en-US"/>
        </w:rPr>
        <w:t xml:space="preserve">, </w:t>
      </w:r>
      <w:r w:rsidRPr="00421D36">
        <w:rPr>
          <w:b/>
          <w:lang w:val="en-US"/>
        </w:rPr>
        <w:t>[Very high]</w:t>
      </w:r>
      <w:r w:rsidRPr="002F5B09">
        <w:rPr>
          <w:lang w:val="en-US"/>
        </w:rPr>
        <w:t xml:space="preserve"> </w:t>
      </w:r>
      <w:r>
        <w:rPr>
          <w:lang w:val="en-US"/>
        </w:rPr>
        <w:t>when</w:t>
      </w:r>
      <w:r w:rsidRPr="002F5B09">
        <w:rPr>
          <w:lang w:val="en-US"/>
        </w:rPr>
        <w:t xml:space="preserve"> </w:t>
      </w:r>
      <w:r>
        <w:rPr>
          <w:lang w:val="en-US"/>
        </w:rPr>
        <w:t>m</w:t>
      </w:r>
      <w:r w:rsidRPr="002F5B09">
        <w:rPr>
          <w:lang w:val="en-US"/>
        </w:rPr>
        <w:t xml:space="preserve">ore than 10m. </w:t>
      </w:r>
    </w:p>
    <w:p w:rsidR="00216108" w:rsidRDefault="00216108" w:rsidP="003C1D1A">
      <w:pPr>
        <w:keepNext/>
        <w:keepLines/>
      </w:pPr>
    </w:p>
    <w:tbl>
      <w:tblPr>
        <w:tblStyle w:val="TableGrid"/>
        <w:tblW w:w="10207" w:type="dxa"/>
        <w:tblInd w:w="-318" w:type="dxa"/>
        <w:tblLayout w:type="fixed"/>
        <w:tblLook w:val="04A0" w:firstRow="1" w:lastRow="0" w:firstColumn="1" w:lastColumn="0" w:noHBand="0" w:noVBand="1"/>
      </w:tblPr>
      <w:tblGrid>
        <w:gridCol w:w="2552"/>
        <w:gridCol w:w="2977"/>
        <w:gridCol w:w="1560"/>
        <w:gridCol w:w="1275"/>
        <w:gridCol w:w="1843"/>
      </w:tblGrid>
      <w:tr w:rsidR="00116253" w:rsidRPr="00E42A78" w:rsidTr="00084B52">
        <w:trPr>
          <w:trHeight w:val="618"/>
        </w:trPr>
        <w:tc>
          <w:tcPr>
            <w:tcW w:w="2552" w:type="dxa"/>
            <w:vMerge w:val="restart"/>
          </w:tcPr>
          <w:p w:rsidR="00116253" w:rsidRPr="00E42A78" w:rsidRDefault="00116253" w:rsidP="003C1D1A">
            <w:pPr>
              <w:keepNext/>
              <w:keepLines/>
              <w:rPr>
                <w:rFonts w:ascii="Arial" w:hAnsi="Arial" w:cs="Arial"/>
                <w:b/>
                <w:i/>
                <w:sz w:val="20"/>
              </w:rPr>
            </w:pPr>
            <w:r w:rsidRPr="00CB0EE3">
              <w:rPr>
                <w:rFonts w:ascii="Arial" w:hAnsi="Arial" w:cs="Arial"/>
                <w:b/>
                <w:i/>
                <w:sz w:val="20"/>
              </w:rPr>
              <w:t>Financial instrument</w:t>
            </w:r>
          </w:p>
        </w:tc>
        <w:tc>
          <w:tcPr>
            <w:tcW w:w="2977" w:type="dxa"/>
            <w:vMerge w:val="restart"/>
          </w:tcPr>
          <w:p w:rsidR="00116253" w:rsidRPr="00E42A78" w:rsidRDefault="00116253" w:rsidP="003B4C02">
            <w:pPr>
              <w:keepNext/>
              <w:keepLines/>
              <w:rPr>
                <w:rFonts w:ascii="Arial" w:hAnsi="Arial" w:cs="Arial"/>
                <w:b/>
                <w:i/>
                <w:sz w:val="20"/>
              </w:rPr>
            </w:pPr>
            <w:r w:rsidRPr="00E42A78">
              <w:rPr>
                <w:rFonts w:ascii="Arial" w:hAnsi="Arial" w:cs="Arial"/>
                <w:b/>
                <w:i/>
                <w:sz w:val="20"/>
              </w:rPr>
              <w:t>Main area of expected costs - IT costs, Training costs, Staff costs (number of people/hours and cost per person)</w:t>
            </w:r>
          </w:p>
        </w:tc>
        <w:tc>
          <w:tcPr>
            <w:tcW w:w="2835" w:type="dxa"/>
            <w:gridSpan w:val="2"/>
            <w:vAlign w:val="center"/>
          </w:tcPr>
          <w:p w:rsidR="00116253" w:rsidRDefault="00116253" w:rsidP="003C1D1A">
            <w:pPr>
              <w:keepNext/>
              <w:keepLines/>
              <w:jc w:val="center"/>
              <w:rPr>
                <w:rFonts w:ascii="Arial" w:hAnsi="Arial" w:cs="Arial"/>
                <w:b/>
                <w:i/>
                <w:sz w:val="20"/>
              </w:rPr>
            </w:pPr>
            <w:r w:rsidRPr="00E42A78">
              <w:rPr>
                <w:rFonts w:ascii="Arial" w:hAnsi="Arial" w:cs="Arial"/>
                <w:b/>
                <w:i/>
                <w:sz w:val="20"/>
              </w:rPr>
              <w:t xml:space="preserve">Total </w:t>
            </w:r>
            <w:r w:rsidR="0025717D">
              <w:rPr>
                <w:rFonts w:ascii="Arial" w:hAnsi="Arial" w:cs="Arial"/>
                <w:b/>
                <w:i/>
                <w:sz w:val="20"/>
              </w:rPr>
              <w:t xml:space="preserve">compliance </w:t>
            </w:r>
            <w:r w:rsidRPr="00E42A78">
              <w:rPr>
                <w:rFonts w:ascii="Arial" w:hAnsi="Arial" w:cs="Arial"/>
                <w:b/>
                <w:i/>
                <w:sz w:val="20"/>
              </w:rPr>
              <w:t>costs</w:t>
            </w:r>
          </w:p>
          <w:p w:rsidR="00116253" w:rsidRPr="00E42A78" w:rsidRDefault="00116253" w:rsidP="003C1D1A">
            <w:pPr>
              <w:keepNext/>
              <w:keepLines/>
              <w:jc w:val="center"/>
              <w:rPr>
                <w:rFonts w:ascii="Arial" w:hAnsi="Arial" w:cs="Arial"/>
                <w:b/>
                <w:i/>
                <w:sz w:val="20"/>
              </w:rPr>
            </w:pPr>
            <w:r>
              <w:rPr>
                <w:rFonts w:ascii="Arial" w:hAnsi="Arial" w:cs="Arial"/>
                <w:b/>
                <w:i/>
                <w:sz w:val="20"/>
              </w:rPr>
              <w:t>(</w:t>
            </w:r>
            <w:r w:rsidRPr="00247B19">
              <w:rPr>
                <w:rFonts w:ascii="Arial" w:hAnsi="Arial" w:cs="Arial"/>
                <w:b/>
                <w:i/>
                <w:sz w:val="20"/>
              </w:rPr>
              <w:t>in thousands of Euros</w:t>
            </w:r>
            <w:r>
              <w:rPr>
                <w:rFonts w:ascii="Arial" w:hAnsi="Arial" w:cs="Arial"/>
                <w:b/>
                <w:i/>
                <w:sz w:val="20"/>
              </w:rPr>
              <w:t>)</w:t>
            </w:r>
          </w:p>
        </w:tc>
        <w:tc>
          <w:tcPr>
            <w:tcW w:w="1843" w:type="dxa"/>
            <w:vMerge w:val="restart"/>
          </w:tcPr>
          <w:p w:rsidR="00116253" w:rsidRPr="00C73FE3" w:rsidRDefault="00116253" w:rsidP="00FC6372">
            <w:pPr>
              <w:jc w:val="center"/>
              <w:rPr>
                <w:rFonts w:ascii="Arial" w:hAnsi="Arial" w:cs="Arial"/>
                <w:b/>
                <w:i/>
                <w:sz w:val="20"/>
                <w:lang w:val="en-US"/>
              </w:rPr>
            </w:pPr>
            <w:r w:rsidRPr="008F5C09">
              <w:rPr>
                <w:rFonts w:ascii="Arial" w:hAnsi="Arial" w:cs="Arial"/>
                <w:b/>
                <w:i/>
                <w:sz w:val="20"/>
                <w:lang w:val="en-US"/>
              </w:rPr>
              <w:t>In relation to the size of your business, would you describe those compliance costs as:</w:t>
            </w:r>
          </w:p>
        </w:tc>
      </w:tr>
      <w:tr w:rsidR="00116253" w:rsidRPr="00E42A78" w:rsidTr="00084B52">
        <w:tc>
          <w:tcPr>
            <w:tcW w:w="2552" w:type="dxa"/>
            <w:vMerge/>
          </w:tcPr>
          <w:p w:rsidR="00116253" w:rsidRPr="00E42A78" w:rsidRDefault="00116253" w:rsidP="003C1D1A">
            <w:pPr>
              <w:keepNext/>
              <w:keepLines/>
              <w:rPr>
                <w:rFonts w:ascii="Arial" w:hAnsi="Arial" w:cs="Arial"/>
                <w:b/>
                <w:i/>
                <w:sz w:val="20"/>
              </w:rPr>
            </w:pPr>
          </w:p>
        </w:tc>
        <w:tc>
          <w:tcPr>
            <w:tcW w:w="2977" w:type="dxa"/>
            <w:vMerge/>
          </w:tcPr>
          <w:p w:rsidR="00116253" w:rsidRPr="00E42A78" w:rsidRDefault="00116253" w:rsidP="003C1D1A">
            <w:pPr>
              <w:keepNext/>
              <w:keepLines/>
              <w:rPr>
                <w:rFonts w:ascii="Arial" w:hAnsi="Arial" w:cs="Arial"/>
                <w:i/>
                <w:sz w:val="20"/>
              </w:rPr>
            </w:pPr>
          </w:p>
        </w:tc>
        <w:tc>
          <w:tcPr>
            <w:tcW w:w="1560" w:type="dxa"/>
            <w:vAlign w:val="center"/>
          </w:tcPr>
          <w:p w:rsidR="00116253" w:rsidRPr="00E42A78" w:rsidRDefault="00116253" w:rsidP="003C1D1A">
            <w:pPr>
              <w:keepNext/>
              <w:keepLines/>
              <w:jc w:val="center"/>
              <w:rPr>
                <w:rFonts w:ascii="Arial" w:hAnsi="Arial" w:cs="Arial"/>
                <w:i/>
                <w:sz w:val="20"/>
              </w:rPr>
            </w:pPr>
            <w:r w:rsidRPr="00E42A78">
              <w:rPr>
                <w:rFonts w:ascii="Arial" w:hAnsi="Arial" w:cs="Arial"/>
                <w:i/>
                <w:sz w:val="20"/>
              </w:rPr>
              <w:t>One-off</w:t>
            </w:r>
          </w:p>
        </w:tc>
        <w:tc>
          <w:tcPr>
            <w:tcW w:w="1275" w:type="dxa"/>
            <w:vAlign w:val="center"/>
          </w:tcPr>
          <w:p w:rsidR="00116253" w:rsidRPr="00E42A78" w:rsidRDefault="00116253" w:rsidP="003C1D1A">
            <w:pPr>
              <w:keepNext/>
              <w:keepLines/>
              <w:jc w:val="center"/>
              <w:rPr>
                <w:rFonts w:ascii="Arial" w:hAnsi="Arial" w:cs="Arial"/>
                <w:i/>
                <w:sz w:val="20"/>
              </w:rPr>
            </w:pPr>
            <w:r w:rsidRPr="00E42A78">
              <w:rPr>
                <w:rFonts w:ascii="Arial" w:hAnsi="Arial" w:cs="Arial"/>
                <w:i/>
                <w:sz w:val="20"/>
              </w:rPr>
              <w:t>recurring</w:t>
            </w:r>
          </w:p>
        </w:tc>
        <w:tc>
          <w:tcPr>
            <w:tcW w:w="1843" w:type="dxa"/>
            <w:vMerge/>
          </w:tcPr>
          <w:p w:rsidR="00116253" w:rsidRPr="00E42A78" w:rsidRDefault="00116253" w:rsidP="003C1D1A">
            <w:pPr>
              <w:keepNext/>
              <w:keepLines/>
              <w:jc w:val="center"/>
              <w:rPr>
                <w:rFonts w:ascii="Arial" w:hAnsi="Arial" w:cs="Arial"/>
                <w:i/>
                <w:sz w:val="20"/>
              </w:rPr>
            </w:pPr>
          </w:p>
        </w:tc>
      </w:tr>
      <w:tr w:rsidR="00116253" w:rsidRPr="00E42A78" w:rsidTr="00084B52">
        <w:tc>
          <w:tcPr>
            <w:tcW w:w="2552" w:type="dxa"/>
          </w:tcPr>
          <w:p w:rsidR="00116253" w:rsidRPr="00E42A78" w:rsidRDefault="00116253" w:rsidP="003C1D1A">
            <w:pPr>
              <w:keepNext/>
              <w:keepLines/>
              <w:rPr>
                <w:rFonts w:ascii="Arial" w:hAnsi="Arial" w:cs="Arial"/>
                <w:b/>
                <w:i/>
                <w:sz w:val="20"/>
              </w:rPr>
            </w:pPr>
            <w:r w:rsidRPr="00DC1F96">
              <w:rPr>
                <w:rFonts w:ascii="Arial" w:hAnsi="Arial" w:cs="Arial"/>
                <w:b/>
                <w:i/>
                <w:sz w:val="20"/>
              </w:rPr>
              <w:t>Shares</w:t>
            </w:r>
          </w:p>
        </w:tc>
        <w:tc>
          <w:tcPr>
            <w:tcW w:w="2977" w:type="dxa"/>
          </w:tcPr>
          <w:p w:rsidR="00116253" w:rsidRPr="00E42A78" w:rsidRDefault="00C866CF" w:rsidP="003C1D1A">
            <w:pPr>
              <w:keepNext/>
              <w:keepLines/>
              <w:rPr>
                <w:rFonts w:ascii="Arial" w:hAnsi="Arial" w:cs="Arial"/>
                <w:i/>
              </w:rPr>
            </w:pPr>
            <w:sdt>
              <w:sdtPr>
                <w:alias w:val="RTS_8_0122"/>
                <w:tag w:val="RTS_8_0122"/>
                <w:id w:val="-1127927731"/>
                <w:showingPlcHdr/>
                <w:text w:multiLine="1"/>
              </w:sdtPr>
              <w:sdtEndPr/>
              <w:sdtContent>
                <w:r w:rsidR="00116253" w:rsidRPr="00C65F80">
                  <w:rPr>
                    <w:rStyle w:val="PlaceholderText"/>
                  </w:rPr>
                  <w:t>Click here to enter text.</w:t>
                </w:r>
              </w:sdtContent>
            </w:sdt>
          </w:p>
        </w:tc>
        <w:tc>
          <w:tcPr>
            <w:tcW w:w="1560" w:type="dxa"/>
          </w:tcPr>
          <w:p w:rsidR="00116253" w:rsidRPr="00E42A78" w:rsidRDefault="00C866CF" w:rsidP="003C1D1A">
            <w:pPr>
              <w:keepNext/>
              <w:keepLines/>
              <w:rPr>
                <w:rFonts w:ascii="Arial" w:hAnsi="Arial" w:cs="Arial"/>
                <w:i/>
              </w:rPr>
            </w:pPr>
            <w:sdt>
              <w:sdtPr>
                <w:alias w:val="RTS_8_0123"/>
                <w:tag w:val="RTS_8_0123"/>
                <w:id w:val="1096684837"/>
                <w:showingPlcHdr/>
                <w:text w:multiLine="1"/>
              </w:sdtPr>
              <w:sdtEndPr/>
              <w:sdtContent>
                <w:r w:rsidR="00116253" w:rsidRPr="00C65F80">
                  <w:rPr>
                    <w:rStyle w:val="PlaceholderText"/>
                  </w:rPr>
                  <w:t>Click here to enter text.</w:t>
                </w:r>
              </w:sdtContent>
            </w:sdt>
          </w:p>
        </w:tc>
        <w:tc>
          <w:tcPr>
            <w:tcW w:w="1275" w:type="dxa"/>
          </w:tcPr>
          <w:p w:rsidR="00116253" w:rsidRPr="00E42A78" w:rsidRDefault="00C866CF" w:rsidP="003C1D1A">
            <w:pPr>
              <w:keepNext/>
              <w:keepLines/>
              <w:rPr>
                <w:rFonts w:ascii="Arial" w:hAnsi="Arial" w:cs="Arial"/>
                <w:i/>
              </w:rPr>
            </w:pPr>
            <w:sdt>
              <w:sdtPr>
                <w:alias w:val="RTS_8_0124"/>
                <w:tag w:val="RTS_8_0124"/>
                <w:id w:val="-1985604790"/>
                <w:showingPlcHdr/>
                <w:text w:multiLine="1"/>
              </w:sdtPr>
              <w:sdtEndPr/>
              <w:sdtContent>
                <w:r w:rsidR="00116253" w:rsidRPr="00C65F80">
                  <w:rPr>
                    <w:rStyle w:val="PlaceholderText"/>
                  </w:rPr>
                  <w:t>Click here to enter text.</w:t>
                </w:r>
              </w:sdtContent>
            </w:sdt>
          </w:p>
        </w:tc>
        <w:tc>
          <w:tcPr>
            <w:tcW w:w="1843" w:type="dxa"/>
          </w:tcPr>
          <w:p w:rsidR="00116253" w:rsidRDefault="00C866CF" w:rsidP="003C1D1A">
            <w:pPr>
              <w:keepNext/>
              <w:keepLines/>
            </w:pPr>
            <w:sdt>
              <w:sdtPr>
                <w:rPr>
                  <w:rFonts w:ascii="Arial" w:hAnsi="Arial" w:cs="Arial"/>
                </w:rPr>
                <w:alias w:val="RTS_8_0125"/>
                <w:tag w:val="RTS_8_0125"/>
                <w:id w:val="733902557"/>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116253" w:rsidRPr="00AB6D88">
                  <w:rPr>
                    <w:rStyle w:val="PlaceholderText"/>
                    <w:rFonts w:ascii="Arial" w:hAnsi="Arial" w:cs="Arial"/>
                  </w:rPr>
                  <w:t>Choose an item.</w:t>
                </w:r>
              </w:sdtContent>
            </w:sdt>
          </w:p>
        </w:tc>
      </w:tr>
      <w:tr w:rsidR="00116253" w:rsidRPr="00E42A78" w:rsidTr="00084B52">
        <w:tc>
          <w:tcPr>
            <w:tcW w:w="2552" w:type="dxa"/>
          </w:tcPr>
          <w:p w:rsidR="00116253" w:rsidRPr="00E42A78" w:rsidRDefault="00116253" w:rsidP="003C1D1A">
            <w:pPr>
              <w:keepNext/>
              <w:keepLines/>
              <w:rPr>
                <w:rFonts w:ascii="Arial" w:hAnsi="Arial" w:cs="Arial"/>
                <w:b/>
                <w:i/>
                <w:sz w:val="20"/>
              </w:rPr>
            </w:pPr>
            <w:r w:rsidRPr="00DC1F96">
              <w:rPr>
                <w:rFonts w:ascii="Arial" w:hAnsi="Arial" w:cs="Arial"/>
                <w:b/>
                <w:i/>
                <w:sz w:val="20"/>
              </w:rPr>
              <w:t>ETFs</w:t>
            </w:r>
          </w:p>
        </w:tc>
        <w:tc>
          <w:tcPr>
            <w:tcW w:w="2977" w:type="dxa"/>
          </w:tcPr>
          <w:p w:rsidR="00116253" w:rsidRPr="00E42A78" w:rsidRDefault="00C866CF" w:rsidP="003C1D1A">
            <w:pPr>
              <w:keepNext/>
              <w:keepLines/>
              <w:rPr>
                <w:rFonts w:ascii="Arial" w:hAnsi="Arial" w:cs="Arial"/>
                <w:i/>
              </w:rPr>
            </w:pPr>
            <w:sdt>
              <w:sdtPr>
                <w:alias w:val="RTS_8_0126"/>
                <w:tag w:val="RTS_8_0126"/>
                <w:id w:val="1530071832"/>
                <w:showingPlcHdr/>
                <w:text w:multiLine="1"/>
              </w:sdtPr>
              <w:sdtEndPr/>
              <w:sdtContent>
                <w:r w:rsidR="00116253" w:rsidRPr="00C65F80">
                  <w:rPr>
                    <w:rStyle w:val="PlaceholderText"/>
                  </w:rPr>
                  <w:t>Click here to enter text.</w:t>
                </w:r>
              </w:sdtContent>
            </w:sdt>
          </w:p>
        </w:tc>
        <w:tc>
          <w:tcPr>
            <w:tcW w:w="1560" w:type="dxa"/>
          </w:tcPr>
          <w:p w:rsidR="00116253" w:rsidRPr="00E42A78" w:rsidRDefault="00C866CF" w:rsidP="003C1D1A">
            <w:pPr>
              <w:keepNext/>
              <w:keepLines/>
              <w:rPr>
                <w:rFonts w:ascii="Arial" w:hAnsi="Arial" w:cs="Arial"/>
                <w:i/>
              </w:rPr>
            </w:pPr>
            <w:sdt>
              <w:sdtPr>
                <w:alias w:val="RTS_8_0127"/>
                <w:tag w:val="RTS_8_0127"/>
                <w:id w:val="-711186274"/>
                <w:showingPlcHdr/>
                <w:text w:multiLine="1"/>
              </w:sdtPr>
              <w:sdtEndPr/>
              <w:sdtContent>
                <w:r w:rsidR="00116253" w:rsidRPr="00C65F80">
                  <w:rPr>
                    <w:rStyle w:val="PlaceholderText"/>
                  </w:rPr>
                  <w:t>Click here to enter text.</w:t>
                </w:r>
              </w:sdtContent>
            </w:sdt>
          </w:p>
        </w:tc>
        <w:tc>
          <w:tcPr>
            <w:tcW w:w="1275" w:type="dxa"/>
          </w:tcPr>
          <w:p w:rsidR="00116253" w:rsidRPr="00E42A78" w:rsidRDefault="00C866CF" w:rsidP="003C1D1A">
            <w:pPr>
              <w:keepNext/>
              <w:keepLines/>
              <w:rPr>
                <w:rFonts w:ascii="Arial" w:hAnsi="Arial" w:cs="Arial"/>
                <w:i/>
              </w:rPr>
            </w:pPr>
            <w:sdt>
              <w:sdtPr>
                <w:alias w:val="RTS_8_0128"/>
                <w:tag w:val="RTS_8_0128"/>
                <w:id w:val="-2077273415"/>
                <w:showingPlcHdr/>
                <w:text w:multiLine="1"/>
              </w:sdtPr>
              <w:sdtEndPr/>
              <w:sdtContent>
                <w:r w:rsidR="00116253" w:rsidRPr="00C65F80">
                  <w:rPr>
                    <w:rStyle w:val="PlaceholderText"/>
                  </w:rPr>
                  <w:t>Click here to enter text.</w:t>
                </w:r>
              </w:sdtContent>
            </w:sdt>
          </w:p>
        </w:tc>
        <w:tc>
          <w:tcPr>
            <w:tcW w:w="1843" w:type="dxa"/>
          </w:tcPr>
          <w:p w:rsidR="00116253" w:rsidRDefault="00C866CF" w:rsidP="003C1D1A">
            <w:pPr>
              <w:keepNext/>
              <w:keepLines/>
            </w:pPr>
            <w:sdt>
              <w:sdtPr>
                <w:rPr>
                  <w:rFonts w:ascii="Arial" w:hAnsi="Arial" w:cs="Arial"/>
                </w:rPr>
                <w:alias w:val="RTS_8_0129"/>
                <w:tag w:val="RTS_8_0129"/>
                <w:id w:val="1475014852"/>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116253" w:rsidRPr="00AB6D88">
                  <w:rPr>
                    <w:rStyle w:val="PlaceholderText"/>
                    <w:rFonts w:ascii="Arial" w:hAnsi="Arial" w:cs="Arial"/>
                  </w:rPr>
                  <w:t>Choose an item.</w:t>
                </w:r>
              </w:sdtContent>
            </w:sdt>
          </w:p>
        </w:tc>
      </w:tr>
      <w:tr w:rsidR="00116253" w:rsidRPr="00E42A78" w:rsidTr="00084B52">
        <w:tc>
          <w:tcPr>
            <w:tcW w:w="2552" w:type="dxa"/>
          </w:tcPr>
          <w:p w:rsidR="00116253" w:rsidRPr="00E42A78" w:rsidRDefault="00116253" w:rsidP="003C1D1A">
            <w:pPr>
              <w:keepNext/>
              <w:keepLines/>
              <w:rPr>
                <w:rFonts w:ascii="Arial" w:hAnsi="Arial" w:cs="Arial"/>
                <w:b/>
                <w:i/>
                <w:sz w:val="20"/>
              </w:rPr>
            </w:pPr>
            <w:r>
              <w:rPr>
                <w:rFonts w:ascii="Arial" w:hAnsi="Arial" w:cs="Arial"/>
                <w:b/>
                <w:i/>
                <w:sz w:val="20"/>
              </w:rPr>
              <w:t>DRs and/or certificates</w:t>
            </w:r>
          </w:p>
        </w:tc>
        <w:tc>
          <w:tcPr>
            <w:tcW w:w="2977" w:type="dxa"/>
          </w:tcPr>
          <w:p w:rsidR="00116253" w:rsidRPr="00E42A78" w:rsidRDefault="00C866CF" w:rsidP="003C1D1A">
            <w:pPr>
              <w:keepNext/>
              <w:keepLines/>
              <w:rPr>
                <w:rFonts w:ascii="Arial" w:hAnsi="Arial" w:cs="Arial"/>
                <w:i/>
              </w:rPr>
            </w:pPr>
            <w:sdt>
              <w:sdtPr>
                <w:alias w:val="RTS_8_0130"/>
                <w:tag w:val="RTS_8_0130"/>
                <w:id w:val="-650601964"/>
                <w:showingPlcHdr/>
                <w:text w:multiLine="1"/>
              </w:sdtPr>
              <w:sdtEndPr/>
              <w:sdtContent>
                <w:r w:rsidR="00116253" w:rsidRPr="00C65F80">
                  <w:rPr>
                    <w:rStyle w:val="PlaceholderText"/>
                  </w:rPr>
                  <w:t>Click here to enter text.</w:t>
                </w:r>
              </w:sdtContent>
            </w:sdt>
          </w:p>
        </w:tc>
        <w:tc>
          <w:tcPr>
            <w:tcW w:w="1560" w:type="dxa"/>
          </w:tcPr>
          <w:p w:rsidR="00116253" w:rsidRPr="00E42A78" w:rsidRDefault="00C866CF" w:rsidP="003C1D1A">
            <w:pPr>
              <w:keepNext/>
              <w:keepLines/>
              <w:rPr>
                <w:rFonts w:ascii="Arial" w:hAnsi="Arial" w:cs="Arial"/>
                <w:i/>
              </w:rPr>
            </w:pPr>
            <w:sdt>
              <w:sdtPr>
                <w:alias w:val="RTS_8_0131"/>
                <w:tag w:val="RTS_8_0131"/>
                <w:id w:val="1080021696"/>
                <w:showingPlcHdr/>
                <w:text w:multiLine="1"/>
              </w:sdtPr>
              <w:sdtEndPr/>
              <w:sdtContent>
                <w:r w:rsidR="00116253" w:rsidRPr="00C65F80">
                  <w:rPr>
                    <w:rStyle w:val="PlaceholderText"/>
                  </w:rPr>
                  <w:t>Click here to enter text.</w:t>
                </w:r>
              </w:sdtContent>
            </w:sdt>
          </w:p>
        </w:tc>
        <w:tc>
          <w:tcPr>
            <w:tcW w:w="1275" w:type="dxa"/>
          </w:tcPr>
          <w:p w:rsidR="00116253" w:rsidRPr="00E42A78" w:rsidRDefault="00C866CF" w:rsidP="003C1D1A">
            <w:pPr>
              <w:keepNext/>
              <w:keepLines/>
              <w:rPr>
                <w:rFonts w:ascii="Arial" w:hAnsi="Arial" w:cs="Arial"/>
                <w:i/>
              </w:rPr>
            </w:pPr>
            <w:sdt>
              <w:sdtPr>
                <w:alias w:val="RTS_8_0132"/>
                <w:tag w:val="RTS_8_0132"/>
                <w:id w:val="1933708783"/>
                <w:showingPlcHdr/>
                <w:text w:multiLine="1"/>
              </w:sdtPr>
              <w:sdtEndPr/>
              <w:sdtContent>
                <w:r w:rsidR="00116253" w:rsidRPr="00C65F80">
                  <w:rPr>
                    <w:rStyle w:val="PlaceholderText"/>
                  </w:rPr>
                  <w:t>Click here to enter text.</w:t>
                </w:r>
              </w:sdtContent>
            </w:sdt>
          </w:p>
        </w:tc>
        <w:tc>
          <w:tcPr>
            <w:tcW w:w="1843" w:type="dxa"/>
          </w:tcPr>
          <w:p w:rsidR="00116253" w:rsidRDefault="00C866CF" w:rsidP="003C1D1A">
            <w:pPr>
              <w:keepNext/>
              <w:keepLines/>
            </w:pPr>
            <w:sdt>
              <w:sdtPr>
                <w:rPr>
                  <w:rFonts w:ascii="Arial" w:hAnsi="Arial" w:cs="Arial"/>
                </w:rPr>
                <w:alias w:val="RTS_8_0133"/>
                <w:tag w:val="RTS_8_0133"/>
                <w:id w:val="-64959966"/>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116253" w:rsidRPr="00AB6D88">
                  <w:rPr>
                    <w:rStyle w:val="PlaceholderText"/>
                    <w:rFonts w:ascii="Arial" w:hAnsi="Arial" w:cs="Arial"/>
                  </w:rPr>
                  <w:t>Choose an item.</w:t>
                </w:r>
              </w:sdtContent>
            </w:sdt>
          </w:p>
        </w:tc>
      </w:tr>
    </w:tbl>
    <w:p w:rsidR="00216108" w:rsidRDefault="00216108" w:rsidP="003C1D1A">
      <w:pPr>
        <w:keepNext/>
        <w:keepLines/>
      </w:pPr>
    </w:p>
    <w:p w:rsidR="00216108" w:rsidRDefault="00216108" w:rsidP="00E422AB"/>
    <w:p w:rsidR="00216108" w:rsidRDefault="00CB0EE3" w:rsidP="008F5C09">
      <w:pPr>
        <w:pStyle w:val="Questionstyle"/>
      </w:pPr>
      <w:r w:rsidRPr="00CB0EE3">
        <w:t>Please describe the practical challenges you expect to face in implementing the maximum time limit. Please specify to which equity instrument you are referring to.</w:t>
      </w:r>
    </w:p>
    <w:p w:rsidR="00216108" w:rsidRDefault="00C866CF" w:rsidP="00E422AB">
      <w:sdt>
        <w:sdtPr>
          <w:alias w:val="RTS_8_0134"/>
          <w:tag w:val="RTS_8_0134"/>
          <w:id w:val="-894587562"/>
          <w:showingPlcHdr/>
          <w:text w:multiLine="1"/>
        </w:sdtPr>
        <w:sdtEndPr/>
        <w:sdtContent>
          <w:r w:rsidR="00AF32D9" w:rsidRPr="00C65F80">
            <w:rPr>
              <w:rStyle w:val="PlaceholderText"/>
            </w:rPr>
            <w:t>Click here to enter text.</w:t>
          </w:r>
        </w:sdtContent>
      </w:sdt>
    </w:p>
    <w:p w:rsidR="00216108" w:rsidRPr="00CB0EE3" w:rsidRDefault="0081400E" w:rsidP="00CB0EE3">
      <w:pPr>
        <w:pStyle w:val="Heading3"/>
        <w:rPr>
          <w:b/>
        </w:rPr>
      </w:pPr>
      <w:r>
        <w:rPr>
          <w:b/>
        </w:rPr>
        <w:t>Identification of the</w:t>
      </w:r>
      <w:r w:rsidR="00CB0EE3" w:rsidRPr="00CB0EE3">
        <w:rPr>
          <w:b/>
        </w:rPr>
        <w:t xml:space="preserve"> investment firm </w:t>
      </w:r>
      <w:r>
        <w:rPr>
          <w:b/>
        </w:rPr>
        <w:t>i</w:t>
      </w:r>
      <w:r w:rsidR="00447404">
        <w:rPr>
          <w:b/>
        </w:rPr>
        <w:t>n</w:t>
      </w:r>
      <w:r w:rsidR="00116253">
        <w:rPr>
          <w:b/>
        </w:rPr>
        <w:t xml:space="preserve"> charge of </w:t>
      </w:r>
      <w:r w:rsidR="00CB0EE3" w:rsidRPr="00CB0EE3">
        <w:rPr>
          <w:b/>
        </w:rPr>
        <w:t xml:space="preserve">an OTC trade </w:t>
      </w:r>
      <w:r>
        <w:rPr>
          <w:b/>
        </w:rPr>
        <w:t xml:space="preserve">publication </w:t>
      </w:r>
      <w:r w:rsidR="00CB0EE3" w:rsidRPr="00CB0EE3">
        <w:rPr>
          <w:b/>
        </w:rPr>
        <w:t>(Article 14) (only for investment firms, possibly also DRSPs)</w:t>
      </w:r>
    </w:p>
    <w:p w:rsidR="00CB0EE3" w:rsidRDefault="00CB0EE3" w:rsidP="00E422AB"/>
    <w:p w:rsidR="00216108" w:rsidRDefault="00CB0EE3" w:rsidP="008F5C09">
      <w:pPr>
        <w:pStyle w:val="Questionstyle"/>
      </w:pPr>
      <w:r w:rsidRPr="00CB0EE3">
        <w:t>Are you</w:t>
      </w:r>
      <w:r w:rsidR="00447404">
        <w:t xml:space="preserve"> or do you expect to become</w:t>
      </w:r>
      <w:r w:rsidRPr="00CB0EE3">
        <w:t xml:space="preserve"> a Systematic </w:t>
      </w:r>
      <w:proofErr w:type="spellStart"/>
      <w:r w:rsidRPr="00CB0EE3">
        <w:t>Internaliser</w:t>
      </w:r>
      <w:proofErr w:type="spellEnd"/>
      <w:r w:rsidR="00447404">
        <w:t xml:space="preserve"> in some equity instruments</w:t>
      </w:r>
      <w:r w:rsidRPr="00CB0EE3">
        <w:t>?</w:t>
      </w:r>
    </w:p>
    <w:p w:rsidR="00CB0EE3" w:rsidRDefault="00C866CF" w:rsidP="00E422AB">
      <w:pPr>
        <w:rPr>
          <w:rFonts w:ascii="Arial" w:hAnsi="Arial" w:cs="Arial"/>
        </w:rPr>
      </w:pPr>
      <w:sdt>
        <w:sdtPr>
          <w:rPr>
            <w:rFonts w:ascii="Arial" w:hAnsi="Arial" w:cs="Arial"/>
          </w:rPr>
          <w:alias w:val="RTS_8_0135"/>
          <w:tag w:val="RTS_8_0135"/>
          <w:id w:val="-1167867654"/>
          <w:showingPlcHdr/>
          <w:comboBox>
            <w:listItem w:displayText="Yes" w:value="Yes"/>
            <w:listItem w:displayText="No" w:value="No"/>
          </w:comboBox>
        </w:sdtPr>
        <w:sdtEndPr/>
        <w:sdtContent>
          <w:r w:rsidR="00CB0EE3" w:rsidRPr="00AB6D88">
            <w:rPr>
              <w:rStyle w:val="PlaceholderText"/>
              <w:rFonts w:ascii="Arial" w:hAnsi="Arial" w:cs="Arial"/>
            </w:rPr>
            <w:t>Choose an item.</w:t>
          </w:r>
        </w:sdtContent>
      </w:sdt>
    </w:p>
    <w:p w:rsidR="00CB0EE3" w:rsidRDefault="00CB0EE3" w:rsidP="00E422AB"/>
    <w:p w:rsidR="00CB0EE3" w:rsidRDefault="00CB0EE3" w:rsidP="008F5C09">
      <w:pPr>
        <w:pStyle w:val="Questionstyle"/>
      </w:pPr>
      <w:r w:rsidRPr="00CB0EE3">
        <w:t>Please estimate compliance costs for meeting the new requirement (i.e. the seller publishes the transaction unless only one party to the transaction is a SI in which case the SI always publishes the transaction), distinguishing between one-off and recurring costs.</w:t>
      </w:r>
    </w:p>
    <w:p w:rsidR="00CB0EE3" w:rsidRDefault="00C866CF" w:rsidP="00E422AB">
      <w:sdt>
        <w:sdtPr>
          <w:alias w:val="RTS_8_0136"/>
          <w:tag w:val="RTS_8_0136"/>
          <w:id w:val="475886325"/>
          <w:showingPlcHdr/>
          <w:text w:multiLine="1"/>
        </w:sdtPr>
        <w:sdtEndPr/>
        <w:sdtContent>
          <w:r w:rsidR="00CB0EE3" w:rsidRPr="00C65F80">
            <w:rPr>
              <w:rStyle w:val="PlaceholderText"/>
            </w:rPr>
            <w:t>Click here to enter text.</w:t>
          </w:r>
        </w:sdtContent>
      </w:sdt>
    </w:p>
    <w:p w:rsidR="00CB0EE3" w:rsidRDefault="00CB0EE3" w:rsidP="00E422AB"/>
    <w:p w:rsidR="00CB0EE3" w:rsidRDefault="00CB0EE3" w:rsidP="008F5C09">
      <w:pPr>
        <w:pStyle w:val="Questionstyle"/>
      </w:pPr>
      <w:r w:rsidRPr="00CB0EE3">
        <w:t>In relation to the size of your business, would you describe those compliance costs as</w:t>
      </w:r>
      <w:r>
        <w:t>:</w:t>
      </w:r>
    </w:p>
    <w:p w:rsidR="00CB0EE3" w:rsidRDefault="00C866CF" w:rsidP="00E422AB">
      <w:sdt>
        <w:sdtPr>
          <w:rPr>
            <w:rFonts w:ascii="Arial" w:hAnsi="Arial" w:cs="Arial"/>
          </w:rPr>
          <w:alias w:val="RTS_8_0137"/>
          <w:tag w:val="RTS_8_0137"/>
          <w:id w:val="-538815205"/>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CB0EE3" w:rsidRPr="00AB6D88">
            <w:rPr>
              <w:rStyle w:val="PlaceholderText"/>
              <w:rFonts w:ascii="Arial" w:hAnsi="Arial" w:cs="Arial"/>
            </w:rPr>
            <w:t>Choose an item.</w:t>
          </w:r>
        </w:sdtContent>
      </w:sdt>
    </w:p>
    <w:p w:rsidR="009412C0" w:rsidRDefault="009412C0" w:rsidP="00E422AB"/>
    <w:p w:rsidR="009412C0" w:rsidRPr="009412C0" w:rsidRDefault="009412C0" w:rsidP="009412C0">
      <w:pPr>
        <w:pStyle w:val="Heading3"/>
        <w:rPr>
          <w:b/>
        </w:rPr>
      </w:pPr>
      <w:r w:rsidRPr="009412C0">
        <w:rPr>
          <w:b/>
        </w:rPr>
        <w:t>Deferred publication (Article 15, Annex II Tables 5-7) – shares and ETFs</w:t>
      </w:r>
    </w:p>
    <w:p w:rsidR="009412C0" w:rsidRDefault="009412C0" w:rsidP="00E422AB"/>
    <w:p w:rsidR="009412C0" w:rsidRPr="009412C0" w:rsidRDefault="009412C0" w:rsidP="00E422AB">
      <w:pPr>
        <w:rPr>
          <w:rStyle w:val="Strong"/>
        </w:rPr>
      </w:pPr>
      <w:r w:rsidRPr="009412C0">
        <w:rPr>
          <w:rStyle w:val="Strong"/>
        </w:rPr>
        <w:t>Scope</w:t>
      </w:r>
    </w:p>
    <w:p w:rsidR="009412C0" w:rsidRDefault="009412C0" w:rsidP="00E422AB">
      <w:r w:rsidRPr="009412C0">
        <w:t xml:space="preserve">The draft RTS proposes to </w:t>
      </w:r>
      <w:r w:rsidR="00194CDE">
        <w:t xml:space="preserve">amend </w:t>
      </w:r>
      <w:r w:rsidRPr="009412C0">
        <w:t>the scope for eligibility to deferred publication of LIS transactions from trading on own account with clients to trading on own account other than on a matched principal basis with another counterparty.</w:t>
      </w:r>
    </w:p>
    <w:p w:rsidR="009412C0" w:rsidRDefault="009412C0" w:rsidP="00E422AB"/>
    <w:p w:rsidR="009412C0" w:rsidRDefault="009412C0" w:rsidP="008F5C09">
      <w:pPr>
        <w:pStyle w:val="Questionstyle"/>
      </w:pPr>
      <w:r w:rsidRPr="009412C0">
        <w:t>In relation to the size of your business, would you describe those compliance costs as</w:t>
      </w:r>
    </w:p>
    <w:p w:rsidR="009412C0" w:rsidRDefault="00C866CF" w:rsidP="00E422AB">
      <w:pPr>
        <w:rPr>
          <w:rFonts w:ascii="Arial" w:hAnsi="Arial" w:cs="Arial"/>
        </w:rPr>
      </w:pPr>
      <w:sdt>
        <w:sdtPr>
          <w:rPr>
            <w:rFonts w:ascii="Arial" w:hAnsi="Arial" w:cs="Arial"/>
          </w:rPr>
          <w:alias w:val="RTS_8_0138"/>
          <w:tag w:val="RTS_8_0138"/>
          <w:id w:val="851614864"/>
          <w:showingPlcHdr/>
          <w:comboBox>
            <w:listItem w:displayText="Very low" w:value="Very low"/>
            <w:listItem w:displayText="Low" w:value="Low"/>
            <w:listItem w:displayText="Medium" w:value="Medium"/>
            <w:listItem w:displayText="High" w:value="High"/>
            <w:listItem w:displayText="Very high" w:value="Very high"/>
          </w:comboBox>
        </w:sdtPr>
        <w:sdtEndPr/>
        <w:sdtContent>
          <w:r w:rsidR="00FC346B" w:rsidRPr="00AB6D88">
            <w:rPr>
              <w:rStyle w:val="PlaceholderText"/>
              <w:rFonts w:ascii="Arial" w:hAnsi="Arial" w:cs="Arial"/>
            </w:rPr>
            <w:t>Choose an item.</w:t>
          </w:r>
        </w:sdtContent>
      </w:sdt>
    </w:p>
    <w:p w:rsidR="0081400E" w:rsidRDefault="0081400E" w:rsidP="00E422AB"/>
    <w:p w:rsidR="00116253" w:rsidRDefault="00447404" w:rsidP="008F5C09">
      <w:pPr>
        <w:pStyle w:val="Questionstyle"/>
      </w:pPr>
      <w:r>
        <w:t xml:space="preserve">What percentage of your OTC dealing on own account </w:t>
      </w:r>
      <w:r w:rsidR="0025717D">
        <w:t xml:space="preserve">is currently executed as matched principal trading </w:t>
      </w:r>
      <w:r>
        <w:t xml:space="preserve">in terms of </w:t>
      </w:r>
    </w:p>
    <w:p w:rsidR="00116253" w:rsidRDefault="00447404" w:rsidP="00116253">
      <w:pPr>
        <w:pStyle w:val="q2"/>
      </w:pPr>
      <w:r>
        <w:t xml:space="preserve">value </w:t>
      </w:r>
      <w:r w:rsidR="00EB2E58">
        <w:t xml:space="preserve">and </w:t>
      </w:r>
    </w:p>
    <w:p w:rsidR="00116253" w:rsidRDefault="00C866CF" w:rsidP="00116253">
      <w:sdt>
        <w:sdtPr>
          <w:alias w:val="RTS_8_0139"/>
          <w:tag w:val="RTS_8_0139"/>
          <w:id w:val="-1259904508"/>
          <w:showingPlcHdr/>
          <w:text w:multiLine="1"/>
        </w:sdtPr>
        <w:sdtEndPr/>
        <w:sdtContent>
          <w:r w:rsidR="00116253" w:rsidRPr="00C65F80">
            <w:rPr>
              <w:rStyle w:val="PlaceholderText"/>
            </w:rPr>
            <w:t>Click here to enter text.</w:t>
          </w:r>
        </w:sdtContent>
      </w:sdt>
    </w:p>
    <w:p w:rsidR="00447404" w:rsidRDefault="00447404" w:rsidP="00116253">
      <w:pPr>
        <w:pStyle w:val="q2"/>
      </w:pPr>
      <w:proofErr w:type="gramStart"/>
      <w:r>
        <w:t>number</w:t>
      </w:r>
      <w:proofErr w:type="gramEnd"/>
      <w:r>
        <w:t xml:space="preserve"> of orders?</w:t>
      </w:r>
    </w:p>
    <w:p w:rsidR="00447404" w:rsidRDefault="00C866CF" w:rsidP="00116253">
      <w:sdt>
        <w:sdtPr>
          <w:alias w:val="RTS_8_0140"/>
          <w:tag w:val="RTS_8_0140"/>
          <w:id w:val="-1235002889"/>
          <w:showingPlcHdr/>
          <w:text w:multiLine="1"/>
        </w:sdtPr>
        <w:sdtEndPr/>
        <w:sdtContent>
          <w:r w:rsidR="00116253" w:rsidRPr="00C65F80">
            <w:rPr>
              <w:rStyle w:val="PlaceholderText"/>
            </w:rPr>
            <w:t>Click here to enter text.</w:t>
          </w:r>
        </w:sdtContent>
      </w:sdt>
    </w:p>
    <w:p w:rsidR="00116253" w:rsidRPr="00447404" w:rsidRDefault="00116253" w:rsidP="00116253"/>
    <w:p w:rsidR="00FC346B" w:rsidRDefault="00FC346B" w:rsidP="008F5C09">
      <w:pPr>
        <w:pStyle w:val="Questionstyle"/>
      </w:pPr>
      <w:r>
        <w:t>Please describe, and where possible quantify, costs and benefits of the change in scope on</w:t>
      </w:r>
    </w:p>
    <w:p w:rsidR="00FC346B" w:rsidRDefault="00FC346B" w:rsidP="008F5C09">
      <w:pPr>
        <w:pStyle w:val="q2"/>
      </w:pPr>
      <w:r>
        <w:t>on-venue liquidity,</w:t>
      </w:r>
    </w:p>
    <w:p w:rsidR="00FC346B" w:rsidRDefault="00FC346B" w:rsidP="008F5C09">
      <w:pPr>
        <w:pStyle w:val="q2"/>
      </w:pPr>
      <w:r>
        <w:t>on-venue transparency,</w:t>
      </w:r>
    </w:p>
    <w:p w:rsidR="0081400E" w:rsidRDefault="0081400E" w:rsidP="008F5C09">
      <w:pPr>
        <w:pStyle w:val="q2"/>
      </w:pPr>
      <w:r>
        <w:t>off-venue liquidity</w:t>
      </w:r>
    </w:p>
    <w:p w:rsidR="0081400E" w:rsidRDefault="0081400E" w:rsidP="008F5C09">
      <w:pPr>
        <w:pStyle w:val="q2"/>
      </w:pPr>
      <w:r>
        <w:t>off-venue transparency</w:t>
      </w:r>
    </w:p>
    <w:p w:rsidR="00FC346B" w:rsidRDefault="00FC346B" w:rsidP="008F5C09">
      <w:pPr>
        <w:pStyle w:val="q2"/>
      </w:pPr>
      <w:proofErr w:type="gramStart"/>
      <w:r>
        <w:t>other</w:t>
      </w:r>
      <w:proofErr w:type="gramEnd"/>
      <w:r>
        <w:t xml:space="preserve"> costs/benefits.</w:t>
      </w:r>
    </w:p>
    <w:p w:rsidR="009412C0" w:rsidRDefault="00C866CF" w:rsidP="00E422AB">
      <w:sdt>
        <w:sdtPr>
          <w:alias w:val="RTS_8_0141"/>
          <w:tag w:val="RTS_8_0141"/>
          <w:id w:val="-857268697"/>
          <w:showingPlcHdr/>
          <w:text w:multiLine="1"/>
        </w:sdtPr>
        <w:sdtEndPr/>
        <w:sdtContent>
          <w:r w:rsidR="00FC346B" w:rsidRPr="00C65F80">
            <w:rPr>
              <w:rStyle w:val="PlaceholderText"/>
            </w:rPr>
            <w:t>Click here to enter text.</w:t>
          </w:r>
        </w:sdtContent>
      </w:sdt>
    </w:p>
    <w:p w:rsidR="009412C0" w:rsidRDefault="009412C0" w:rsidP="00E422AB"/>
    <w:p w:rsidR="009412C0" w:rsidRPr="00FC346B" w:rsidRDefault="00FC346B" w:rsidP="00E422AB">
      <w:pPr>
        <w:rPr>
          <w:rStyle w:val="Strong"/>
        </w:rPr>
      </w:pPr>
      <w:r w:rsidRPr="00FC346B">
        <w:rPr>
          <w:rStyle w:val="Strong"/>
        </w:rPr>
        <w:t>LIS</w:t>
      </w:r>
    </w:p>
    <w:p w:rsidR="00FC346B" w:rsidRDefault="00FC346B" w:rsidP="00E422AB"/>
    <w:p w:rsidR="006E5C09" w:rsidRDefault="006E5C09" w:rsidP="006E5C09">
      <w:pPr>
        <w:pStyle w:val="Questionstyle"/>
        <w:rPr>
          <w:rFonts w:ascii="Arial" w:hAnsi="Arial" w:cs="Arial"/>
          <w:i/>
          <w:iCs/>
          <w:color w:val="1F497D"/>
          <w:sz w:val="20"/>
        </w:rPr>
      </w:pPr>
      <w:r w:rsidRPr="00FC346B">
        <w:t xml:space="preserve">Please provide an estimate of the average time for unwinding a transaction in </w:t>
      </w:r>
      <w:r w:rsidRPr="00D235B1">
        <w:rPr>
          <w:u w:val="single"/>
        </w:rPr>
        <w:t>shares</w:t>
      </w:r>
      <w:r w:rsidRPr="00FC346B">
        <w:t xml:space="preserve"> above the minimum qualifying size of a transaction for permitted delay (LIS threshold)</w:t>
      </w:r>
      <w:r>
        <w:t xml:space="preserve"> </w:t>
      </w:r>
      <w:r w:rsidR="00EA1C65">
        <w:t xml:space="preserve">in table 5 of Annex II of draft RTS 8 </w:t>
      </w:r>
      <w:r>
        <w:t>using a [1-2%] volume strategy</w:t>
      </w:r>
      <w:r w:rsidRPr="00FC346B">
        <w:t xml:space="preserve"> in minutes.  </w:t>
      </w:r>
      <w:r>
        <w:t>Please specify impacts you would expect</w:t>
      </w:r>
      <w:r>
        <w:rPr>
          <w:rFonts w:ascii="Arial" w:hAnsi="Arial" w:cs="Arial"/>
          <w:color w:val="1F497D"/>
          <w:sz w:val="20"/>
        </w:rPr>
        <w:t xml:space="preserve">. </w:t>
      </w:r>
    </w:p>
    <w:p w:rsidR="003C1D1A" w:rsidRPr="003C1D1A" w:rsidRDefault="003C1D1A" w:rsidP="003C1D1A">
      <w:pPr>
        <w:keepNext/>
        <w:keepLines/>
      </w:pPr>
    </w:p>
    <w:tbl>
      <w:tblPr>
        <w:tblStyle w:val="TableGrid"/>
        <w:tblW w:w="7938" w:type="dxa"/>
        <w:tblInd w:w="534" w:type="dxa"/>
        <w:tblLayout w:type="fixed"/>
        <w:tblLook w:val="04A0" w:firstRow="1" w:lastRow="0" w:firstColumn="1" w:lastColumn="0" w:noHBand="0" w:noVBand="1"/>
      </w:tblPr>
      <w:tblGrid>
        <w:gridCol w:w="2551"/>
        <w:gridCol w:w="5387"/>
      </w:tblGrid>
      <w:tr w:rsidR="00FC346B" w:rsidRPr="00DC1F96" w:rsidTr="00ED407C">
        <w:tc>
          <w:tcPr>
            <w:tcW w:w="2551" w:type="dxa"/>
          </w:tcPr>
          <w:p w:rsidR="00FC346B" w:rsidRPr="00DC1F96" w:rsidRDefault="00FC346B" w:rsidP="003C1D1A">
            <w:pPr>
              <w:keepNext/>
              <w:keepLines/>
              <w:rPr>
                <w:rFonts w:ascii="Arial" w:hAnsi="Arial" w:cs="Arial"/>
                <w:b/>
                <w:sz w:val="20"/>
              </w:rPr>
            </w:pPr>
            <w:r>
              <w:rPr>
                <w:rFonts w:ascii="Arial" w:hAnsi="Arial" w:cs="Arial"/>
                <w:b/>
                <w:sz w:val="20"/>
              </w:rPr>
              <w:t xml:space="preserve">Liquidity band </w:t>
            </w:r>
          </w:p>
        </w:tc>
        <w:tc>
          <w:tcPr>
            <w:tcW w:w="5387" w:type="dxa"/>
          </w:tcPr>
          <w:p w:rsidR="00FC346B" w:rsidRPr="00DC1F96" w:rsidRDefault="00FC346B" w:rsidP="003C1D1A">
            <w:pPr>
              <w:keepNext/>
              <w:keepLines/>
              <w:rPr>
                <w:rFonts w:ascii="Arial" w:hAnsi="Arial" w:cs="Arial"/>
                <w:b/>
                <w:sz w:val="20"/>
              </w:rPr>
            </w:pPr>
            <w:r w:rsidRPr="00DC1F96">
              <w:rPr>
                <w:rFonts w:ascii="Arial" w:hAnsi="Arial" w:cs="Arial"/>
                <w:b/>
                <w:sz w:val="20"/>
              </w:rPr>
              <w:t>Average time for unwinding a transaction above the LIS threshold</w:t>
            </w:r>
            <w:r>
              <w:rPr>
                <w:rFonts w:ascii="Arial" w:hAnsi="Arial" w:cs="Arial"/>
                <w:b/>
                <w:sz w:val="20"/>
              </w:rPr>
              <w:t xml:space="preserve"> in minutes</w:t>
            </w:r>
          </w:p>
        </w:tc>
      </w:tr>
      <w:tr w:rsidR="00FC346B" w:rsidRPr="00DC1F96" w:rsidTr="00ED407C">
        <w:tc>
          <w:tcPr>
            <w:tcW w:w="2551" w:type="dxa"/>
          </w:tcPr>
          <w:p w:rsidR="00FC346B" w:rsidRPr="00B07CCA" w:rsidRDefault="00FC346B" w:rsidP="003C1D1A">
            <w:pPr>
              <w:keepNext/>
              <w:keepLines/>
              <w:rPr>
                <w:rFonts w:ascii="Arial" w:hAnsi="Arial" w:cs="Arial"/>
                <w:sz w:val="20"/>
              </w:rPr>
            </w:pPr>
            <w:r w:rsidRPr="00B07CCA">
              <w:rPr>
                <w:rFonts w:ascii="Arial" w:hAnsi="Arial" w:cs="Arial"/>
                <w:sz w:val="20"/>
              </w:rPr>
              <w:t>Lowest liquidity band</w:t>
            </w:r>
            <w:r>
              <w:rPr>
                <w:rFonts w:ascii="Arial" w:hAnsi="Arial" w:cs="Arial"/>
                <w:sz w:val="20"/>
              </w:rPr>
              <w:t xml:space="preserve"> (ADT&lt;€100,000)</w:t>
            </w:r>
          </w:p>
        </w:tc>
        <w:tc>
          <w:tcPr>
            <w:tcW w:w="5387" w:type="dxa"/>
          </w:tcPr>
          <w:p w:rsidR="00FC346B" w:rsidRPr="00DC1F96" w:rsidRDefault="00C866CF" w:rsidP="003C1D1A">
            <w:pPr>
              <w:keepNext/>
              <w:keepLines/>
              <w:rPr>
                <w:rFonts w:ascii="Arial" w:hAnsi="Arial" w:cs="Arial"/>
                <w:sz w:val="20"/>
                <w:u w:val="single"/>
              </w:rPr>
            </w:pPr>
            <w:sdt>
              <w:sdtPr>
                <w:alias w:val="RTS_8_0142"/>
                <w:tag w:val="RTS_8_0142"/>
                <w:id w:val="-1555852802"/>
                <w:showingPlcHdr/>
                <w:text w:multiLine="1"/>
              </w:sdtPr>
              <w:sdtEndPr/>
              <w:sdtContent>
                <w:r w:rsidR="00FC346B" w:rsidRPr="00C65F80">
                  <w:rPr>
                    <w:rStyle w:val="PlaceholderText"/>
                  </w:rPr>
                  <w:t>Click here to enter text.</w:t>
                </w:r>
              </w:sdtContent>
            </w:sdt>
          </w:p>
        </w:tc>
      </w:tr>
      <w:tr w:rsidR="00FC346B" w:rsidRPr="00DC1F96" w:rsidTr="00ED407C">
        <w:tc>
          <w:tcPr>
            <w:tcW w:w="2551" w:type="dxa"/>
          </w:tcPr>
          <w:p w:rsidR="00FC346B" w:rsidRPr="00B07CCA" w:rsidRDefault="00FC346B" w:rsidP="003C1D1A">
            <w:pPr>
              <w:keepNext/>
              <w:keepLines/>
              <w:rPr>
                <w:rFonts w:ascii="Arial" w:hAnsi="Arial" w:cs="Arial"/>
                <w:sz w:val="20"/>
              </w:rPr>
            </w:pPr>
            <w:r w:rsidRPr="00B07CCA">
              <w:rPr>
                <w:rFonts w:ascii="Arial" w:hAnsi="Arial" w:cs="Arial"/>
                <w:sz w:val="20"/>
              </w:rPr>
              <w:t>Second lowest liquidity band</w:t>
            </w:r>
            <w:r>
              <w:rPr>
                <w:rFonts w:ascii="Arial" w:hAnsi="Arial" w:cs="Arial"/>
                <w:sz w:val="20"/>
              </w:rPr>
              <w:t>(€100,000</w:t>
            </w:r>
            <w:r w:rsidRPr="0028594F">
              <w:rPr>
                <w:rFonts w:ascii="Arial" w:hAnsi="Arial" w:cs="Arial"/>
                <w:sz w:val="20"/>
              </w:rPr>
              <w:t>≤ADT&gt;</w:t>
            </w:r>
            <w:r>
              <w:rPr>
                <w:rFonts w:ascii="Arial" w:hAnsi="Arial" w:cs="Arial"/>
                <w:sz w:val="20"/>
              </w:rPr>
              <w:t xml:space="preserve"> €</w:t>
            </w:r>
            <w:r w:rsidRPr="0028594F">
              <w:rPr>
                <w:rFonts w:ascii="Arial" w:hAnsi="Arial" w:cs="Arial"/>
                <w:sz w:val="20"/>
              </w:rPr>
              <w:t>500,000</w:t>
            </w:r>
            <w:r>
              <w:rPr>
                <w:rFonts w:ascii="Arial" w:hAnsi="Arial" w:cs="Arial"/>
                <w:sz w:val="20"/>
              </w:rPr>
              <w:t>)</w:t>
            </w:r>
          </w:p>
        </w:tc>
        <w:tc>
          <w:tcPr>
            <w:tcW w:w="5387" w:type="dxa"/>
          </w:tcPr>
          <w:p w:rsidR="00FC346B" w:rsidRPr="00DC1F96" w:rsidRDefault="00C866CF" w:rsidP="003C1D1A">
            <w:pPr>
              <w:keepNext/>
              <w:keepLines/>
              <w:rPr>
                <w:rFonts w:ascii="Arial" w:hAnsi="Arial" w:cs="Arial"/>
                <w:sz w:val="20"/>
                <w:u w:val="single"/>
              </w:rPr>
            </w:pPr>
            <w:sdt>
              <w:sdtPr>
                <w:alias w:val="RTS_8_0143"/>
                <w:tag w:val="RTS_8_0143"/>
                <w:id w:val="621507702"/>
                <w:showingPlcHdr/>
                <w:text w:multiLine="1"/>
              </w:sdtPr>
              <w:sdtEndPr/>
              <w:sdtContent>
                <w:r w:rsidR="00FC346B" w:rsidRPr="00C65F80">
                  <w:rPr>
                    <w:rStyle w:val="PlaceholderText"/>
                  </w:rPr>
                  <w:t>Click here to enter text.</w:t>
                </w:r>
              </w:sdtContent>
            </w:sdt>
          </w:p>
        </w:tc>
      </w:tr>
      <w:tr w:rsidR="00FC346B" w:rsidRPr="00DC1F96" w:rsidTr="00ED407C">
        <w:tc>
          <w:tcPr>
            <w:tcW w:w="2551" w:type="dxa"/>
          </w:tcPr>
          <w:p w:rsidR="00FC346B" w:rsidRPr="00B07CCA" w:rsidRDefault="00FC346B" w:rsidP="003C1D1A">
            <w:pPr>
              <w:keepNext/>
              <w:keepLines/>
              <w:rPr>
                <w:rFonts w:ascii="Arial" w:hAnsi="Arial" w:cs="Arial"/>
                <w:sz w:val="20"/>
              </w:rPr>
            </w:pPr>
            <w:r>
              <w:rPr>
                <w:rFonts w:ascii="Arial" w:hAnsi="Arial" w:cs="Arial"/>
                <w:sz w:val="20"/>
              </w:rPr>
              <w:t>Second highest liquidity band €</w:t>
            </w:r>
            <w:r w:rsidRPr="001D1791">
              <w:rPr>
                <w:rFonts w:ascii="Arial" w:hAnsi="Arial" w:cs="Arial"/>
                <w:sz w:val="20"/>
              </w:rPr>
              <w:t>50,000,000</w:t>
            </w:r>
            <w:r>
              <w:rPr>
                <w:rFonts w:ascii="Arial" w:hAnsi="Arial" w:cs="Arial"/>
                <w:sz w:val="20"/>
              </w:rPr>
              <w:t xml:space="preserve"> </w:t>
            </w:r>
            <w:r w:rsidRPr="001D1791">
              <w:rPr>
                <w:rFonts w:ascii="Arial" w:hAnsi="Arial" w:cs="Arial"/>
                <w:sz w:val="20"/>
              </w:rPr>
              <w:t>≤ADT&lt;</w:t>
            </w:r>
            <w:r>
              <w:rPr>
                <w:rFonts w:ascii="Arial" w:hAnsi="Arial" w:cs="Arial"/>
                <w:sz w:val="20"/>
              </w:rPr>
              <w:t xml:space="preserve"> €</w:t>
            </w:r>
            <w:r w:rsidRPr="001D1791">
              <w:rPr>
                <w:rFonts w:ascii="Arial" w:hAnsi="Arial" w:cs="Arial"/>
                <w:sz w:val="20"/>
              </w:rPr>
              <w:t>100,000,000</w:t>
            </w:r>
          </w:p>
        </w:tc>
        <w:tc>
          <w:tcPr>
            <w:tcW w:w="5387" w:type="dxa"/>
          </w:tcPr>
          <w:p w:rsidR="00FC346B" w:rsidRPr="00DC1F96" w:rsidRDefault="00C866CF" w:rsidP="003C1D1A">
            <w:pPr>
              <w:keepNext/>
              <w:keepLines/>
              <w:rPr>
                <w:rFonts w:ascii="Arial" w:hAnsi="Arial" w:cs="Arial"/>
                <w:sz w:val="20"/>
                <w:u w:val="single"/>
              </w:rPr>
            </w:pPr>
            <w:sdt>
              <w:sdtPr>
                <w:alias w:val="RTS_8_0144"/>
                <w:tag w:val="RTS_8_0144"/>
                <w:id w:val="584423068"/>
                <w:showingPlcHdr/>
                <w:text w:multiLine="1"/>
              </w:sdtPr>
              <w:sdtEndPr/>
              <w:sdtContent>
                <w:r w:rsidR="00FC346B" w:rsidRPr="00C65F80">
                  <w:rPr>
                    <w:rStyle w:val="PlaceholderText"/>
                  </w:rPr>
                  <w:t>Click here to enter text.</w:t>
                </w:r>
              </w:sdtContent>
            </w:sdt>
          </w:p>
        </w:tc>
      </w:tr>
      <w:tr w:rsidR="00FC346B" w:rsidRPr="00DC1F96" w:rsidTr="00ED407C">
        <w:tc>
          <w:tcPr>
            <w:tcW w:w="2551" w:type="dxa"/>
          </w:tcPr>
          <w:p w:rsidR="00FC346B" w:rsidRPr="00B07CCA" w:rsidRDefault="00FC346B" w:rsidP="003C1D1A">
            <w:pPr>
              <w:keepNext/>
              <w:keepLines/>
              <w:rPr>
                <w:rFonts w:ascii="Arial" w:hAnsi="Arial" w:cs="Arial"/>
                <w:sz w:val="20"/>
              </w:rPr>
            </w:pPr>
            <w:r>
              <w:rPr>
                <w:rFonts w:ascii="Arial" w:hAnsi="Arial" w:cs="Arial"/>
                <w:sz w:val="20"/>
              </w:rPr>
              <w:t>Highest liquidity band (ADT &gt;€</w:t>
            </w:r>
            <w:r w:rsidRPr="00037F1E">
              <w:rPr>
                <w:rFonts w:ascii="Arial" w:hAnsi="Arial" w:cs="Arial"/>
                <w:sz w:val="20"/>
              </w:rPr>
              <w:t>100,000,000</w:t>
            </w:r>
          </w:p>
        </w:tc>
        <w:tc>
          <w:tcPr>
            <w:tcW w:w="5387" w:type="dxa"/>
          </w:tcPr>
          <w:p w:rsidR="00FC346B" w:rsidRPr="00DC1F96" w:rsidRDefault="00C866CF" w:rsidP="003C1D1A">
            <w:pPr>
              <w:keepNext/>
              <w:keepLines/>
              <w:rPr>
                <w:rFonts w:ascii="Arial" w:hAnsi="Arial" w:cs="Arial"/>
                <w:sz w:val="20"/>
                <w:u w:val="single"/>
              </w:rPr>
            </w:pPr>
            <w:sdt>
              <w:sdtPr>
                <w:alias w:val="RTS_8_0145"/>
                <w:tag w:val="RTS_8_0145"/>
                <w:id w:val="922375698"/>
                <w:showingPlcHdr/>
                <w:text w:multiLine="1"/>
              </w:sdtPr>
              <w:sdtEndPr/>
              <w:sdtContent>
                <w:r w:rsidR="00FC346B" w:rsidRPr="00C65F80">
                  <w:rPr>
                    <w:rStyle w:val="PlaceholderText"/>
                  </w:rPr>
                  <w:t>Click here to enter text.</w:t>
                </w:r>
              </w:sdtContent>
            </w:sdt>
          </w:p>
        </w:tc>
      </w:tr>
    </w:tbl>
    <w:p w:rsidR="00FC346B" w:rsidRDefault="00FC346B" w:rsidP="003C1D1A">
      <w:pPr>
        <w:keepNext/>
        <w:keepLines/>
      </w:pPr>
    </w:p>
    <w:p w:rsidR="00FC346B" w:rsidRDefault="00FC346B" w:rsidP="00E422AB"/>
    <w:p w:rsidR="00FC346B" w:rsidRDefault="00FC346B" w:rsidP="008F5C09">
      <w:pPr>
        <w:pStyle w:val="Questionstyle"/>
      </w:pPr>
      <w:r w:rsidRPr="00FC346B">
        <w:t xml:space="preserve">Please provide an estimate of the average time for unwinding a transaction in </w:t>
      </w:r>
      <w:r w:rsidRPr="00116253">
        <w:rPr>
          <w:u w:val="single"/>
        </w:rPr>
        <w:t>ETFs</w:t>
      </w:r>
      <w:r w:rsidR="00EA1C65">
        <w:rPr>
          <w:u w:val="single"/>
        </w:rPr>
        <w:t xml:space="preserve"> </w:t>
      </w:r>
      <w:r w:rsidR="00EA1C65">
        <w:t>using a [1-2%] volume strategy</w:t>
      </w:r>
      <w:r w:rsidRPr="00FC346B">
        <w:t xml:space="preserve"> in minutes for the following transaction sizes.  </w:t>
      </w:r>
    </w:p>
    <w:p w:rsidR="00FC346B" w:rsidRDefault="00FC346B" w:rsidP="003C1D1A">
      <w:pPr>
        <w:keepNext/>
        <w:keepLines/>
      </w:pPr>
    </w:p>
    <w:tbl>
      <w:tblPr>
        <w:tblStyle w:val="TableGrid"/>
        <w:tblW w:w="0" w:type="auto"/>
        <w:tblInd w:w="534" w:type="dxa"/>
        <w:tblLook w:val="04A0" w:firstRow="1" w:lastRow="0" w:firstColumn="1" w:lastColumn="0" w:noHBand="0" w:noVBand="1"/>
      </w:tblPr>
      <w:tblGrid>
        <w:gridCol w:w="2835"/>
        <w:gridCol w:w="5103"/>
      </w:tblGrid>
      <w:tr w:rsidR="00FC346B" w:rsidRPr="00DC1F96" w:rsidTr="00ED407C">
        <w:tc>
          <w:tcPr>
            <w:tcW w:w="2835" w:type="dxa"/>
          </w:tcPr>
          <w:p w:rsidR="00FC346B" w:rsidRPr="00DC1F96" w:rsidRDefault="00FC346B" w:rsidP="003C1D1A">
            <w:pPr>
              <w:keepNext/>
              <w:keepLines/>
              <w:rPr>
                <w:rFonts w:ascii="Arial" w:hAnsi="Arial" w:cs="Arial"/>
                <w:b/>
                <w:sz w:val="20"/>
              </w:rPr>
            </w:pPr>
            <w:r>
              <w:rPr>
                <w:rFonts w:ascii="Arial" w:hAnsi="Arial" w:cs="Arial"/>
                <w:b/>
                <w:sz w:val="20"/>
              </w:rPr>
              <w:t>Transaction size in EUR</w:t>
            </w:r>
          </w:p>
        </w:tc>
        <w:tc>
          <w:tcPr>
            <w:tcW w:w="5103" w:type="dxa"/>
          </w:tcPr>
          <w:p w:rsidR="00FC346B" w:rsidRPr="00DC1F96" w:rsidRDefault="00FC346B" w:rsidP="003C1D1A">
            <w:pPr>
              <w:keepNext/>
              <w:keepLines/>
              <w:rPr>
                <w:rFonts w:ascii="Arial" w:hAnsi="Arial" w:cs="Arial"/>
                <w:b/>
                <w:sz w:val="20"/>
              </w:rPr>
            </w:pPr>
            <w:r w:rsidRPr="00DC1F96">
              <w:rPr>
                <w:rFonts w:ascii="Arial" w:hAnsi="Arial" w:cs="Arial"/>
                <w:b/>
                <w:sz w:val="20"/>
              </w:rPr>
              <w:t xml:space="preserve">Average time for unwinding </w:t>
            </w:r>
            <w:r>
              <w:rPr>
                <w:rFonts w:ascii="Arial" w:hAnsi="Arial" w:cs="Arial"/>
                <w:b/>
                <w:sz w:val="20"/>
              </w:rPr>
              <w:t>the</w:t>
            </w:r>
            <w:r w:rsidRPr="00DC1F96">
              <w:rPr>
                <w:rFonts w:ascii="Arial" w:hAnsi="Arial" w:cs="Arial"/>
                <w:b/>
                <w:sz w:val="20"/>
              </w:rPr>
              <w:t xml:space="preserve"> transaction</w:t>
            </w:r>
            <w:r>
              <w:rPr>
                <w:rFonts w:ascii="Arial" w:hAnsi="Arial" w:cs="Arial"/>
                <w:b/>
                <w:sz w:val="20"/>
              </w:rPr>
              <w:t xml:space="preserve"> in minutes</w:t>
            </w:r>
          </w:p>
        </w:tc>
      </w:tr>
      <w:tr w:rsidR="00FC346B" w:rsidRPr="00DC1F96" w:rsidTr="00ED407C">
        <w:tc>
          <w:tcPr>
            <w:tcW w:w="2835" w:type="dxa"/>
          </w:tcPr>
          <w:p w:rsidR="00FC346B" w:rsidRPr="00B07CCA" w:rsidRDefault="00FC346B" w:rsidP="003C1D1A">
            <w:pPr>
              <w:keepNext/>
              <w:keepLines/>
              <w:rPr>
                <w:rFonts w:ascii="Arial" w:hAnsi="Arial" w:cs="Arial"/>
                <w:sz w:val="20"/>
                <w:u w:val="single"/>
              </w:rPr>
            </w:pPr>
            <w:r w:rsidRPr="00B07CCA">
              <w:rPr>
                <w:rFonts w:ascii="Arial" w:hAnsi="Arial" w:cs="Arial"/>
                <w:sz w:val="20"/>
              </w:rPr>
              <w:t>&lt;1,000,000</w:t>
            </w:r>
          </w:p>
        </w:tc>
        <w:tc>
          <w:tcPr>
            <w:tcW w:w="5103" w:type="dxa"/>
          </w:tcPr>
          <w:p w:rsidR="00FC346B" w:rsidRPr="00DC1F96" w:rsidRDefault="00C866CF" w:rsidP="003C1D1A">
            <w:pPr>
              <w:keepNext/>
              <w:keepLines/>
              <w:rPr>
                <w:rFonts w:ascii="Arial" w:hAnsi="Arial" w:cs="Arial"/>
                <w:sz w:val="20"/>
                <w:u w:val="single"/>
              </w:rPr>
            </w:pPr>
            <w:sdt>
              <w:sdtPr>
                <w:alias w:val="RTS_8_0146"/>
                <w:tag w:val="RTS_8_0146"/>
                <w:id w:val="-508603847"/>
                <w:showingPlcHdr/>
                <w:text w:multiLine="1"/>
              </w:sdtPr>
              <w:sdtEndPr/>
              <w:sdtContent>
                <w:r w:rsidR="00FC346B" w:rsidRPr="00C65F80">
                  <w:rPr>
                    <w:rStyle w:val="PlaceholderText"/>
                  </w:rPr>
                  <w:t>Click here to enter text.</w:t>
                </w:r>
              </w:sdtContent>
            </w:sdt>
          </w:p>
        </w:tc>
      </w:tr>
      <w:tr w:rsidR="00FC346B" w:rsidRPr="00DC1F96" w:rsidTr="00ED407C">
        <w:tc>
          <w:tcPr>
            <w:tcW w:w="2835" w:type="dxa"/>
          </w:tcPr>
          <w:p w:rsidR="00FC346B" w:rsidRPr="00B07CCA" w:rsidRDefault="00FC346B" w:rsidP="003C1D1A">
            <w:pPr>
              <w:keepNext/>
              <w:keepLines/>
              <w:rPr>
                <w:rFonts w:ascii="Arial" w:hAnsi="Arial" w:cs="Arial"/>
                <w:sz w:val="20"/>
                <w:u w:val="single"/>
              </w:rPr>
            </w:pPr>
            <w:r w:rsidRPr="00B07CCA">
              <w:rPr>
                <w:rFonts w:ascii="Arial" w:hAnsi="Arial" w:cs="Arial"/>
                <w:sz w:val="20"/>
              </w:rPr>
              <w:t xml:space="preserve">1,000,000&lt;Transaction </w:t>
            </w:r>
            <w:r>
              <w:rPr>
                <w:rFonts w:ascii="Arial" w:hAnsi="Arial" w:cs="Arial"/>
                <w:sz w:val="20"/>
              </w:rPr>
              <w:t xml:space="preserve">size </w:t>
            </w:r>
            <w:r w:rsidRPr="00973FA2">
              <w:rPr>
                <w:rFonts w:ascii="Arial" w:hAnsi="Arial" w:cs="Arial"/>
                <w:sz w:val="20"/>
              </w:rPr>
              <w:t>≤</w:t>
            </w:r>
            <w:r>
              <w:rPr>
                <w:rFonts w:ascii="Arial" w:hAnsi="Arial" w:cs="Arial"/>
                <w:sz w:val="20"/>
              </w:rPr>
              <w:t>3</w:t>
            </w:r>
            <w:r w:rsidRPr="00B07CCA">
              <w:rPr>
                <w:rFonts w:ascii="Arial" w:hAnsi="Arial" w:cs="Arial"/>
                <w:sz w:val="20"/>
              </w:rPr>
              <w:t>,000,000</w:t>
            </w:r>
          </w:p>
        </w:tc>
        <w:tc>
          <w:tcPr>
            <w:tcW w:w="5103" w:type="dxa"/>
          </w:tcPr>
          <w:p w:rsidR="00FC346B" w:rsidRPr="00DC1F96" w:rsidRDefault="00C866CF" w:rsidP="003C1D1A">
            <w:pPr>
              <w:keepNext/>
              <w:keepLines/>
              <w:rPr>
                <w:rFonts w:ascii="Arial" w:hAnsi="Arial" w:cs="Arial"/>
                <w:sz w:val="20"/>
                <w:u w:val="single"/>
              </w:rPr>
            </w:pPr>
            <w:sdt>
              <w:sdtPr>
                <w:alias w:val="RTS_8_0147"/>
                <w:tag w:val="RTS_8_0147"/>
                <w:id w:val="-1262671592"/>
                <w:showingPlcHdr/>
                <w:text w:multiLine="1"/>
              </w:sdtPr>
              <w:sdtEndPr/>
              <w:sdtContent>
                <w:r w:rsidR="00FC346B" w:rsidRPr="00C65F80">
                  <w:rPr>
                    <w:rStyle w:val="PlaceholderText"/>
                  </w:rPr>
                  <w:t>Click here to enter text.</w:t>
                </w:r>
              </w:sdtContent>
            </w:sdt>
          </w:p>
        </w:tc>
      </w:tr>
      <w:tr w:rsidR="00FC346B" w:rsidRPr="00DC1F96" w:rsidTr="00ED407C">
        <w:tc>
          <w:tcPr>
            <w:tcW w:w="2835" w:type="dxa"/>
          </w:tcPr>
          <w:p w:rsidR="00FC346B" w:rsidRPr="00B07CCA" w:rsidRDefault="00FC346B" w:rsidP="003C1D1A">
            <w:pPr>
              <w:keepNext/>
              <w:keepLines/>
              <w:rPr>
                <w:rFonts w:ascii="Arial" w:hAnsi="Arial" w:cs="Arial"/>
                <w:sz w:val="20"/>
                <w:u w:val="single"/>
              </w:rPr>
            </w:pPr>
            <w:r>
              <w:rPr>
                <w:rFonts w:ascii="Arial" w:hAnsi="Arial" w:cs="Arial"/>
                <w:sz w:val="20"/>
              </w:rPr>
              <w:t>3</w:t>
            </w:r>
            <w:r w:rsidRPr="00B07CCA">
              <w:rPr>
                <w:rFonts w:ascii="Arial" w:hAnsi="Arial" w:cs="Arial"/>
                <w:sz w:val="20"/>
              </w:rPr>
              <w:t>,000,000&lt;Transaction</w:t>
            </w:r>
            <w:r>
              <w:rPr>
                <w:rFonts w:ascii="Arial" w:hAnsi="Arial" w:cs="Arial"/>
                <w:sz w:val="20"/>
              </w:rPr>
              <w:t xml:space="preserve"> size ≤ 5</w:t>
            </w:r>
            <w:r w:rsidRPr="00973FA2">
              <w:rPr>
                <w:rFonts w:ascii="Arial" w:hAnsi="Arial" w:cs="Arial"/>
                <w:sz w:val="20"/>
              </w:rPr>
              <w:t>,000,000</w:t>
            </w:r>
          </w:p>
        </w:tc>
        <w:tc>
          <w:tcPr>
            <w:tcW w:w="5103" w:type="dxa"/>
          </w:tcPr>
          <w:p w:rsidR="00FC346B" w:rsidRPr="00DC1F96" w:rsidRDefault="00C866CF" w:rsidP="003C1D1A">
            <w:pPr>
              <w:keepNext/>
              <w:keepLines/>
              <w:rPr>
                <w:rFonts w:ascii="Arial" w:hAnsi="Arial" w:cs="Arial"/>
                <w:sz w:val="20"/>
                <w:u w:val="single"/>
              </w:rPr>
            </w:pPr>
            <w:sdt>
              <w:sdtPr>
                <w:alias w:val="RTS_8_0148"/>
                <w:tag w:val="RTS_8_0148"/>
                <w:id w:val="-1163843402"/>
                <w:showingPlcHdr/>
                <w:text w:multiLine="1"/>
              </w:sdtPr>
              <w:sdtEndPr/>
              <w:sdtContent>
                <w:r w:rsidR="00FC346B" w:rsidRPr="00C65F80">
                  <w:rPr>
                    <w:rStyle w:val="PlaceholderText"/>
                  </w:rPr>
                  <w:t>Click here to enter text.</w:t>
                </w:r>
              </w:sdtContent>
            </w:sdt>
          </w:p>
        </w:tc>
      </w:tr>
      <w:tr w:rsidR="00FC346B" w:rsidRPr="00DC1F96" w:rsidTr="00ED407C">
        <w:tc>
          <w:tcPr>
            <w:tcW w:w="2835" w:type="dxa"/>
          </w:tcPr>
          <w:p w:rsidR="00FC346B" w:rsidRPr="00B07CCA" w:rsidRDefault="00FC346B" w:rsidP="003C1D1A">
            <w:pPr>
              <w:keepNext/>
              <w:keepLines/>
              <w:rPr>
                <w:rFonts w:ascii="Arial" w:hAnsi="Arial" w:cs="Arial"/>
                <w:sz w:val="20"/>
                <w:u w:val="single"/>
              </w:rPr>
            </w:pPr>
            <w:r w:rsidRPr="00973FA2">
              <w:rPr>
                <w:rFonts w:ascii="Arial" w:hAnsi="Arial" w:cs="Arial"/>
                <w:sz w:val="20"/>
              </w:rPr>
              <w:t>&gt;</w:t>
            </w:r>
            <w:r>
              <w:rPr>
                <w:rFonts w:ascii="Arial" w:hAnsi="Arial" w:cs="Arial"/>
                <w:sz w:val="20"/>
              </w:rPr>
              <w:t xml:space="preserve"> 5</w:t>
            </w:r>
            <w:r w:rsidRPr="00B07CCA">
              <w:rPr>
                <w:rFonts w:ascii="Arial" w:hAnsi="Arial" w:cs="Arial"/>
                <w:sz w:val="20"/>
              </w:rPr>
              <w:t>,000,000</w:t>
            </w:r>
          </w:p>
        </w:tc>
        <w:tc>
          <w:tcPr>
            <w:tcW w:w="5103" w:type="dxa"/>
          </w:tcPr>
          <w:p w:rsidR="00FC346B" w:rsidRPr="00DC1F96" w:rsidRDefault="00C866CF" w:rsidP="003C1D1A">
            <w:pPr>
              <w:keepNext/>
              <w:keepLines/>
              <w:rPr>
                <w:rFonts w:ascii="Arial" w:hAnsi="Arial" w:cs="Arial"/>
                <w:sz w:val="20"/>
                <w:u w:val="single"/>
              </w:rPr>
            </w:pPr>
            <w:sdt>
              <w:sdtPr>
                <w:alias w:val="RTS_8_0149"/>
                <w:tag w:val="RTS_8_0149"/>
                <w:id w:val="669918393"/>
                <w:showingPlcHdr/>
                <w:text w:multiLine="1"/>
              </w:sdtPr>
              <w:sdtEndPr/>
              <w:sdtContent>
                <w:r w:rsidR="00FC346B" w:rsidRPr="00C65F80">
                  <w:rPr>
                    <w:rStyle w:val="PlaceholderText"/>
                  </w:rPr>
                  <w:t>Click here to enter text.</w:t>
                </w:r>
              </w:sdtContent>
            </w:sdt>
          </w:p>
        </w:tc>
      </w:tr>
    </w:tbl>
    <w:p w:rsidR="00FC346B" w:rsidRDefault="00FC346B" w:rsidP="003C1D1A">
      <w:pPr>
        <w:keepNext/>
        <w:keepLines/>
      </w:pPr>
    </w:p>
    <w:p w:rsidR="00FC346B" w:rsidRDefault="00FC346B" w:rsidP="008F5C09">
      <w:pPr>
        <w:pStyle w:val="Questionstyle"/>
      </w:pPr>
      <w:r w:rsidRPr="00FC346B">
        <w:t>Please provide an estimate of the range of compliance costs for shares and for ETFs for both options presented in the CP (option</w:t>
      </w:r>
      <w:r w:rsidR="0025717D">
        <w:t xml:space="preserve"> </w:t>
      </w:r>
      <w:r w:rsidRPr="00FC346B">
        <w:t>1: Various LIS thresholds; option 2: Single LIS threshold). Please take the relative importance of these compliance costs given the size of your business into consideration</w:t>
      </w:r>
    </w:p>
    <w:p w:rsidR="0025717D" w:rsidRDefault="0025717D" w:rsidP="0025717D"/>
    <w:p w:rsidR="0025717D" w:rsidRPr="0025717D" w:rsidRDefault="0025717D" w:rsidP="0025717D">
      <w:r>
        <w:rPr>
          <w:lang w:val="en-US"/>
        </w:rPr>
        <w:t>P</w:t>
      </w:r>
      <w:r w:rsidRPr="002F5B09">
        <w:rPr>
          <w:lang w:val="en-US"/>
        </w:rPr>
        <w:t xml:space="preserve">lease either indicate your best estimate </w:t>
      </w:r>
      <w:r>
        <w:rPr>
          <w:lang w:val="en-US"/>
        </w:rPr>
        <w:t xml:space="preserve">for total compliance costs </w:t>
      </w:r>
      <w:r w:rsidRPr="002F5B09">
        <w:rPr>
          <w:lang w:val="en-US"/>
        </w:rPr>
        <w:t xml:space="preserve">in monetary terms or </w:t>
      </w:r>
      <w:r>
        <w:rPr>
          <w:lang w:val="en-US"/>
        </w:rPr>
        <w:t xml:space="preserve">provide an estimate choosing </w:t>
      </w:r>
      <w:r w:rsidRPr="002F5B09">
        <w:rPr>
          <w:lang w:val="en-US"/>
        </w:rPr>
        <w:t>among the following intervals:</w:t>
      </w:r>
      <w:r w:rsidRPr="002F5B09">
        <w:t xml:space="preserve"> </w:t>
      </w:r>
      <w:r w:rsidRPr="00421D36">
        <w:rPr>
          <w:b/>
          <w:lang w:val="en-US"/>
        </w:rPr>
        <w:t>[Very Low]</w:t>
      </w:r>
      <w:r w:rsidRPr="002F5B09">
        <w:rPr>
          <w:lang w:val="en-US"/>
        </w:rPr>
        <w:t xml:space="preserve"> </w:t>
      </w:r>
      <w:r>
        <w:rPr>
          <w:lang w:val="en-US"/>
        </w:rPr>
        <w:t>when l</w:t>
      </w:r>
      <w:r w:rsidRPr="002F5B09">
        <w:rPr>
          <w:lang w:val="en-US"/>
        </w:rPr>
        <w:t xml:space="preserve">ess than 50k, </w:t>
      </w:r>
      <w:r w:rsidRPr="00421D36">
        <w:rPr>
          <w:b/>
          <w:lang w:val="en-US"/>
        </w:rPr>
        <w:t>[Low]</w:t>
      </w:r>
      <w:r w:rsidRPr="002F5B09">
        <w:rPr>
          <w:lang w:val="en-US"/>
        </w:rPr>
        <w:t xml:space="preserve"> </w:t>
      </w:r>
      <w:r>
        <w:rPr>
          <w:lang w:val="en-US"/>
        </w:rPr>
        <w:t xml:space="preserve">when between </w:t>
      </w:r>
      <w:r w:rsidRPr="002F5B09">
        <w:rPr>
          <w:lang w:val="en-US"/>
        </w:rPr>
        <w:t xml:space="preserve">50k-250k, </w:t>
      </w:r>
      <w:r w:rsidRPr="00421D36">
        <w:rPr>
          <w:b/>
          <w:lang w:val="en-US"/>
        </w:rPr>
        <w:t xml:space="preserve">[Medium low] </w:t>
      </w:r>
      <w:r>
        <w:rPr>
          <w:lang w:val="en-US"/>
        </w:rPr>
        <w:t>when</w:t>
      </w:r>
      <w:r w:rsidRPr="002F5B09">
        <w:rPr>
          <w:lang w:val="en-US"/>
        </w:rPr>
        <w:t xml:space="preserve"> </w:t>
      </w:r>
      <w:r>
        <w:rPr>
          <w:lang w:val="en-US"/>
        </w:rPr>
        <w:t>between</w:t>
      </w:r>
      <w:r w:rsidRPr="002F5B09">
        <w:rPr>
          <w:lang w:val="en-US"/>
        </w:rPr>
        <w:t xml:space="preserve"> 250k-1m, </w:t>
      </w:r>
      <w:r w:rsidRPr="00421D36">
        <w:rPr>
          <w:b/>
          <w:lang w:val="en-US"/>
        </w:rPr>
        <w:t>[Medium High]</w:t>
      </w:r>
      <w:r w:rsidRPr="002F5B09">
        <w:rPr>
          <w:lang w:val="en-US"/>
        </w:rPr>
        <w:t xml:space="preserve"> </w:t>
      </w:r>
      <w:r>
        <w:rPr>
          <w:lang w:val="en-US"/>
        </w:rPr>
        <w:t>when</w:t>
      </w:r>
      <w:r w:rsidRPr="002F5B09">
        <w:rPr>
          <w:lang w:val="en-US"/>
        </w:rPr>
        <w:t xml:space="preserve"> </w:t>
      </w:r>
      <w:r>
        <w:rPr>
          <w:lang w:val="en-US"/>
        </w:rPr>
        <w:t xml:space="preserve">between </w:t>
      </w:r>
      <w:r w:rsidRPr="002F5B09">
        <w:rPr>
          <w:lang w:val="en-US"/>
        </w:rPr>
        <w:t xml:space="preserve">1m - 5m, </w:t>
      </w:r>
      <w:r w:rsidRPr="00421D36">
        <w:rPr>
          <w:b/>
          <w:lang w:val="en-US"/>
        </w:rPr>
        <w:t xml:space="preserve">[High] </w:t>
      </w:r>
      <w:r>
        <w:rPr>
          <w:lang w:val="en-US"/>
        </w:rPr>
        <w:t>when between 5m -10m</w:t>
      </w:r>
      <w:r w:rsidRPr="002F5B09">
        <w:rPr>
          <w:lang w:val="en-US"/>
        </w:rPr>
        <w:t xml:space="preserve">, </w:t>
      </w:r>
      <w:r w:rsidRPr="00421D36">
        <w:rPr>
          <w:b/>
          <w:lang w:val="en-US"/>
        </w:rPr>
        <w:t>[Very high]</w:t>
      </w:r>
      <w:r w:rsidRPr="002F5B09">
        <w:rPr>
          <w:lang w:val="en-US"/>
        </w:rPr>
        <w:t xml:space="preserve"> </w:t>
      </w:r>
      <w:r>
        <w:rPr>
          <w:lang w:val="en-US"/>
        </w:rPr>
        <w:t>when</w:t>
      </w:r>
      <w:r w:rsidRPr="002F5B09">
        <w:rPr>
          <w:lang w:val="en-US"/>
        </w:rPr>
        <w:t xml:space="preserve"> </w:t>
      </w:r>
      <w:r>
        <w:rPr>
          <w:lang w:val="en-US"/>
        </w:rPr>
        <w:t>m</w:t>
      </w:r>
      <w:r w:rsidRPr="002F5B09">
        <w:rPr>
          <w:lang w:val="en-US"/>
        </w:rPr>
        <w:t>ore than 10m</w:t>
      </w:r>
    </w:p>
    <w:p w:rsidR="00FC346B" w:rsidRDefault="00FC346B" w:rsidP="003C1D1A">
      <w:pPr>
        <w:keepNext/>
        <w:keepLines/>
      </w:pPr>
    </w:p>
    <w:tbl>
      <w:tblPr>
        <w:tblStyle w:val="TableGrid"/>
        <w:tblW w:w="9072" w:type="dxa"/>
        <w:tblInd w:w="108" w:type="dxa"/>
        <w:tblLayout w:type="fixed"/>
        <w:tblLook w:val="04A0" w:firstRow="1" w:lastRow="0" w:firstColumn="1" w:lastColumn="0" w:noHBand="0" w:noVBand="1"/>
      </w:tblPr>
      <w:tblGrid>
        <w:gridCol w:w="1701"/>
        <w:gridCol w:w="2977"/>
        <w:gridCol w:w="4394"/>
      </w:tblGrid>
      <w:tr w:rsidR="00FC346B" w:rsidRPr="00DC1F96" w:rsidTr="00ED407C">
        <w:tc>
          <w:tcPr>
            <w:tcW w:w="1701" w:type="dxa"/>
          </w:tcPr>
          <w:p w:rsidR="00FC346B" w:rsidRPr="00DC1F96" w:rsidRDefault="00FC346B" w:rsidP="00C15422">
            <w:pPr>
              <w:keepNext/>
              <w:keepLines/>
              <w:jc w:val="left"/>
              <w:rPr>
                <w:rFonts w:ascii="Arial" w:hAnsi="Arial" w:cs="Arial"/>
                <w:b/>
                <w:i/>
                <w:sz w:val="20"/>
              </w:rPr>
            </w:pPr>
            <w:r w:rsidRPr="00DC1F96">
              <w:rPr>
                <w:rFonts w:ascii="Arial" w:hAnsi="Arial" w:cs="Arial"/>
                <w:b/>
                <w:i/>
                <w:sz w:val="20"/>
              </w:rPr>
              <w:t>Source of compliance costs</w:t>
            </w:r>
          </w:p>
        </w:tc>
        <w:tc>
          <w:tcPr>
            <w:tcW w:w="2977" w:type="dxa"/>
          </w:tcPr>
          <w:p w:rsidR="00FC346B" w:rsidRPr="00DC1F96" w:rsidRDefault="00FC346B" w:rsidP="00C15422">
            <w:pPr>
              <w:keepNext/>
              <w:keepLines/>
              <w:jc w:val="center"/>
              <w:rPr>
                <w:rFonts w:ascii="Arial" w:hAnsi="Arial" w:cs="Arial"/>
                <w:b/>
                <w:i/>
                <w:sz w:val="20"/>
              </w:rPr>
            </w:pPr>
            <w:r w:rsidRPr="00DC1F96">
              <w:rPr>
                <w:rFonts w:ascii="Arial" w:hAnsi="Arial" w:cs="Arial"/>
                <w:b/>
                <w:i/>
                <w:sz w:val="20"/>
              </w:rPr>
              <w:t>Main area of expected costs</w:t>
            </w:r>
          </w:p>
        </w:tc>
        <w:tc>
          <w:tcPr>
            <w:tcW w:w="4394" w:type="dxa"/>
          </w:tcPr>
          <w:p w:rsidR="00FC346B" w:rsidRPr="00DC1F96" w:rsidRDefault="00FC346B" w:rsidP="00C15422">
            <w:pPr>
              <w:keepNext/>
              <w:keepLines/>
              <w:jc w:val="center"/>
              <w:rPr>
                <w:rFonts w:ascii="Arial" w:hAnsi="Arial" w:cs="Arial"/>
                <w:b/>
                <w:i/>
                <w:sz w:val="20"/>
              </w:rPr>
            </w:pPr>
            <w:r w:rsidRPr="0059717B">
              <w:rPr>
                <w:rFonts w:ascii="Arial" w:hAnsi="Arial" w:cs="Arial"/>
                <w:b/>
                <w:i/>
                <w:sz w:val="20"/>
              </w:rPr>
              <w:t>Total costs</w:t>
            </w:r>
          </w:p>
        </w:tc>
      </w:tr>
      <w:tr w:rsidR="00FC346B" w:rsidRPr="00DC1F96" w:rsidTr="00ED407C">
        <w:tc>
          <w:tcPr>
            <w:tcW w:w="1701" w:type="dxa"/>
          </w:tcPr>
          <w:p w:rsidR="00FC346B" w:rsidRPr="00DC1F96" w:rsidRDefault="00FC346B" w:rsidP="003C1D1A">
            <w:pPr>
              <w:keepNext/>
              <w:keepLines/>
              <w:rPr>
                <w:rFonts w:ascii="Arial" w:hAnsi="Arial" w:cs="Arial"/>
                <w:b/>
                <w:i/>
                <w:sz w:val="20"/>
              </w:rPr>
            </w:pPr>
            <w:r>
              <w:rPr>
                <w:rFonts w:ascii="Arial" w:hAnsi="Arial" w:cs="Arial"/>
                <w:b/>
                <w:i/>
                <w:sz w:val="20"/>
              </w:rPr>
              <w:t>Shares</w:t>
            </w:r>
          </w:p>
        </w:tc>
        <w:tc>
          <w:tcPr>
            <w:tcW w:w="2977" w:type="dxa"/>
          </w:tcPr>
          <w:p w:rsidR="00FC346B" w:rsidRPr="00DC1F96" w:rsidRDefault="00C866CF" w:rsidP="003C1D1A">
            <w:pPr>
              <w:keepNext/>
              <w:keepLines/>
              <w:rPr>
                <w:rFonts w:ascii="Arial" w:hAnsi="Arial" w:cs="Arial"/>
                <w:i/>
                <w:sz w:val="20"/>
              </w:rPr>
            </w:pPr>
            <w:sdt>
              <w:sdtPr>
                <w:alias w:val="RTS_8_0150"/>
                <w:tag w:val="RTS_8_0150"/>
                <w:id w:val="-1935356580"/>
                <w:showingPlcHdr/>
                <w:text w:multiLine="1"/>
              </w:sdtPr>
              <w:sdtEndPr/>
              <w:sdtContent>
                <w:r w:rsidR="00FC346B" w:rsidRPr="00C65F80">
                  <w:rPr>
                    <w:rStyle w:val="PlaceholderText"/>
                  </w:rPr>
                  <w:t>Click here to enter text.</w:t>
                </w:r>
              </w:sdtContent>
            </w:sdt>
          </w:p>
        </w:tc>
        <w:tc>
          <w:tcPr>
            <w:tcW w:w="4394" w:type="dxa"/>
          </w:tcPr>
          <w:p w:rsidR="00FC346B" w:rsidRPr="00DC1F96" w:rsidRDefault="00C866CF" w:rsidP="003C1D1A">
            <w:pPr>
              <w:keepNext/>
              <w:keepLines/>
              <w:rPr>
                <w:rFonts w:ascii="Arial" w:hAnsi="Arial" w:cs="Arial"/>
                <w:i/>
                <w:sz w:val="20"/>
              </w:rPr>
            </w:pPr>
            <w:sdt>
              <w:sdtPr>
                <w:alias w:val="RTS_8_0151"/>
                <w:tag w:val="RTS_8_0151"/>
                <w:id w:val="-1364585174"/>
                <w:showingPlcHdr/>
                <w:text w:multiLine="1"/>
              </w:sdtPr>
              <w:sdtEndPr/>
              <w:sdtContent>
                <w:r w:rsidR="0059717B" w:rsidRPr="00C65F80">
                  <w:rPr>
                    <w:rStyle w:val="PlaceholderText"/>
                  </w:rPr>
                  <w:t>Click here to enter text.</w:t>
                </w:r>
              </w:sdtContent>
            </w:sdt>
          </w:p>
        </w:tc>
      </w:tr>
      <w:tr w:rsidR="00FC346B" w:rsidRPr="00DC1F96" w:rsidTr="00ED407C">
        <w:tc>
          <w:tcPr>
            <w:tcW w:w="1701" w:type="dxa"/>
          </w:tcPr>
          <w:p w:rsidR="00FC346B" w:rsidRPr="00DC1F96" w:rsidRDefault="00FC346B" w:rsidP="003C1D1A">
            <w:pPr>
              <w:keepNext/>
              <w:keepLines/>
              <w:rPr>
                <w:rFonts w:ascii="Arial" w:hAnsi="Arial" w:cs="Arial"/>
                <w:b/>
                <w:i/>
                <w:sz w:val="20"/>
              </w:rPr>
            </w:pPr>
            <w:r>
              <w:rPr>
                <w:rFonts w:ascii="Arial" w:hAnsi="Arial" w:cs="Arial"/>
                <w:b/>
                <w:i/>
                <w:sz w:val="20"/>
              </w:rPr>
              <w:t xml:space="preserve">ETFs - </w:t>
            </w:r>
            <w:r w:rsidRPr="00DC1F96">
              <w:rPr>
                <w:rFonts w:ascii="Arial" w:hAnsi="Arial" w:cs="Arial"/>
                <w:b/>
                <w:i/>
                <w:sz w:val="20"/>
              </w:rPr>
              <w:t>Option 1</w:t>
            </w:r>
          </w:p>
        </w:tc>
        <w:tc>
          <w:tcPr>
            <w:tcW w:w="2977" w:type="dxa"/>
          </w:tcPr>
          <w:p w:rsidR="00FC346B" w:rsidRPr="00DC1F96" w:rsidRDefault="00C866CF" w:rsidP="003C1D1A">
            <w:pPr>
              <w:keepNext/>
              <w:keepLines/>
              <w:rPr>
                <w:rFonts w:ascii="Arial" w:hAnsi="Arial" w:cs="Arial"/>
                <w:i/>
              </w:rPr>
            </w:pPr>
            <w:sdt>
              <w:sdtPr>
                <w:alias w:val="RTS_8_0152"/>
                <w:tag w:val="RTS_8_0152"/>
                <w:id w:val="-1618295219"/>
                <w:showingPlcHdr/>
                <w:text w:multiLine="1"/>
              </w:sdtPr>
              <w:sdtEndPr/>
              <w:sdtContent>
                <w:r w:rsidR="00FC346B" w:rsidRPr="00C65F80">
                  <w:rPr>
                    <w:rStyle w:val="PlaceholderText"/>
                  </w:rPr>
                  <w:t>Click here to enter text.</w:t>
                </w:r>
              </w:sdtContent>
            </w:sdt>
          </w:p>
        </w:tc>
        <w:tc>
          <w:tcPr>
            <w:tcW w:w="4394" w:type="dxa"/>
          </w:tcPr>
          <w:p w:rsidR="00FC346B" w:rsidRPr="00DC1F96" w:rsidRDefault="00C866CF" w:rsidP="003C1D1A">
            <w:pPr>
              <w:keepNext/>
              <w:keepLines/>
              <w:rPr>
                <w:rFonts w:ascii="Arial" w:hAnsi="Arial" w:cs="Arial"/>
                <w:i/>
              </w:rPr>
            </w:pPr>
            <w:sdt>
              <w:sdtPr>
                <w:alias w:val="RTS_8_0153"/>
                <w:tag w:val="RTS_8_0153"/>
                <w:id w:val="1129360950"/>
                <w:showingPlcHdr/>
                <w:text w:multiLine="1"/>
              </w:sdtPr>
              <w:sdtEndPr/>
              <w:sdtContent>
                <w:r w:rsidR="0059717B" w:rsidRPr="00C65F80">
                  <w:rPr>
                    <w:rStyle w:val="PlaceholderText"/>
                  </w:rPr>
                  <w:t>Click here to enter text.</w:t>
                </w:r>
              </w:sdtContent>
            </w:sdt>
          </w:p>
        </w:tc>
      </w:tr>
      <w:tr w:rsidR="00FC346B" w:rsidRPr="00DC1F96" w:rsidTr="00ED407C">
        <w:tc>
          <w:tcPr>
            <w:tcW w:w="1701" w:type="dxa"/>
            <w:tcBorders>
              <w:top w:val="single" w:sz="4" w:space="0" w:color="auto"/>
              <w:bottom w:val="single" w:sz="4" w:space="0" w:color="auto"/>
            </w:tcBorders>
          </w:tcPr>
          <w:p w:rsidR="00FC346B" w:rsidRPr="00DC1F96" w:rsidRDefault="00FC346B" w:rsidP="003C1D1A">
            <w:pPr>
              <w:keepNext/>
              <w:keepLines/>
              <w:rPr>
                <w:rFonts w:ascii="Arial" w:hAnsi="Arial" w:cs="Arial"/>
                <w:b/>
                <w:i/>
                <w:sz w:val="20"/>
              </w:rPr>
            </w:pPr>
            <w:r>
              <w:rPr>
                <w:rFonts w:ascii="Arial" w:hAnsi="Arial" w:cs="Arial"/>
                <w:b/>
                <w:i/>
                <w:sz w:val="20"/>
              </w:rPr>
              <w:t xml:space="preserve">ETFs - </w:t>
            </w:r>
            <w:r w:rsidRPr="00DC1F96">
              <w:rPr>
                <w:rFonts w:ascii="Arial" w:hAnsi="Arial" w:cs="Arial"/>
                <w:b/>
                <w:i/>
                <w:sz w:val="20"/>
              </w:rPr>
              <w:t>Option 2</w:t>
            </w:r>
          </w:p>
        </w:tc>
        <w:tc>
          <w:tcPr>
            <w:tcW w:w="2977" w:type="dxa"/>
            <w:tcBorders>
              <w:top w:val="single" w:sz="4" w:space="0" w:color="auto"/>
              <w:bottom w:val="single" w:sz="4" w:space="0" w:color="auto"/>
            </w:tcBorders>
            <w:shd w:val="clear" w:color="auto" w:fill="FFFFFF" w:themeFill="background1"/>
          </w:tcPr>
          <w:p w:rsidR="00FC346B" w:rsidRPr="00DC1F96" w:rsidRDefault="00C866CF" w:rsidP="003C1D1A">
            <w:pPr>
              <w:keepNext/>
              <w:keepLines/>
              <w:rPr>
                <w:rFonts w:ascii="Arial" w:hAnsi="Arial" w:cs="Arial"/>
                <w:i/>
              </w:rPr>
            </w:pPr>
            <w:sdt>
              <w:sdtPr>
                <w:alias w:val="RTS_8_0154"/>
                <w:tag w:val="RTS_8_0154"/>
                <w:id w:val="-835996417"/>
                <w:showingPlcHdr/>
                <w:text w:multiLine="1"/>
              </w:sdtPr>
              <w:sdtEndPr/>
              <w:sdtContent>
                <w:r w:rsidR="00FC346B" w:rsidRPr="00C65F80">
                  <w:rPr>
                    <w:rStyle w:val="PlaceholderText"/>
                  </w:rPr>
                  <w:t>Click here to enter text.</w:t>
                </w:r>
              </w:sdtContent>
            </w:sdt>
          </w:p>
        </w:tc>
        <w:tc>
          <w:tcPr>
            <w:tcW w:w="4394" w:type="dxa"/>
            <w:tcBorders>
              <w:top w:val="single" w:sz="4" w:space="0" w:color="auto"/>
              <w:bottom w:val="single" w:sz="4" w:space="0" w:color="auto"/>
            </w:tcBorders>
          </w:tcPr>
          <w:p w:rsidR="00FC346B" w:rsidRPr="00DC1F96" w:rsidRDefault="00C866CF" w:rsidP="003C1D1A">
            <w:pPr>
              <w:keepNext/>
              <w:keepLines/>
              <w:rPr>
                <w:rFonts w:ascii="Arial" w:hAnsi="Arial" w:cs="Arial"/>
                <w:i/>
              </w:rPr>
            </w:pPr>
            <w:sdt>
              <w:sdtPr>
                <w:alias w:val="RTS_8_0155"/>
                <w:tag w:val="RTS_8_0155"/>
                <w:id w:val="-1211501932"/>
                <w:showingPlcHdr/>
                <w:text w:multiLine="1"/>
              </w:sdtPr>
              <w:sdtEndPr/>
              <w:sdtContent>
                <w:r w:rsidR="0059717B" w:rsidRPr="00C65F80">
                  <w:rPr>
                    <w:rStyle w:val="PlaceholderText"/>
                  </w:rPr>
                  <w:t>Click here to enter text.</w:t>
                </w:r>
              </w:sdtContent>
            </w:sdt>
          </w:p>
        </w:tc>
      </w:tr>
    </w:tbl>
    <w:p w:rsidR="00FC346B" w:rsidRDefault="00FC346B" w:rsidP="003C1D1A">
      <w:pPr>
        <w:keepNext/>
        <w:keepLines/>
      </w:pPr>
    </w:p>
    <w:p w:rsidR="00FC346B" w:rsidRDefault="00FC346B" w:rsidP="00E422AB"/>
    <w:p w:rsidR="00FC346B" w:rsidRPr="00FC346B" w:rsidRDefault="00FC346B" w:rsidP="00E422AB">
      <w:pPr>
        <w:rPr>
          <w:rStyle w:val="Strong"/>
        </w:rPr>
      </w:pPr>
      <w:r w:rsidRPr="00FC346B">
        <w:rPr>
          <w:rStyle w:val="Strong"/>
        </w:rPr>
        <w:t>Other compliance costs and market impact stemming from the draft RTS in the area of post-trade transparency requirements – all equity instruments</w:t>
      </w:r>
    </w:p>
    <w:p w:rsidR="00FC346B" w:rsidRDefault="00FC346B" w:rsidP="00E422AB"/>
    <w:p w:rsidR="00FC346B" w:rsidRDefault="00FC346B" w:rsidP="008F5C09">
      <w:pPr>
        <w:pStyle w:val="Questionstyle"/>
      </w:pPr>
      <w:r w:rsidRPr="00FC346B">
        <w:t>Please describe any major compliance costs as well as market impact not covered in the previous questions. Please specify to which equity instrument you are referring to.</w:t>
      </w:r>
    </w:p>
    <w:p w:rsidR="00FC346B" w:rsidRDefault="00C866CF" w:rsidP="00E422AB">
      <w:sdt>
        <w:sdtPr>
          <w:alias w:val="RTS_8_0156"/>
          <w:tag w:val="RTS_8_0156"/>
          <w:id w:val="-1484764066"/>
          <w:showingPlcHdr/>
          <w:text w:multiLine="1"/>
        </w:sdtPr>
        <w:sdtEndPr/>
        <w:sdtContent>
          <w:r w:rsidR="00FC346B" w:rsidRPr="00C65F80">
            <w:rPr>
              <w:rStyle w:val="PlaceholderText"/>
            </w:rPr>
            <w:t>Click here to enter text.</w:t>
          </w:r>
        </w:sdtContent>
      </w:sdt>
    </w:p>
    <w:p w:rsidR="00FC346B" w:rsidRDefault="00FC346B" w:rsidP="00E422AB"/>
    <w:p w:rsidR="00FC346B" w:rsidRDefault="00FC346B" w:rsidP="00E422AB"/>
    <w:p w:rsidR="00FC346B" w:rsidRPr="00FC346B" w:rsidRDefault="00FC346B" w:rsidP="00FC346B">
      <w:pPr>
        <w:pStyle w:val="Heading2"/>
      </w:pPr>
      <w:r w:rsidRPr="00FC346B">
        <w:t>Cumulative impact of draft RTS 8</w:t>
      </w:r>
    </w:p>
    <w:p w:rsidR="00FC346B" w:rsidRDefault="00FC346B" w:rsidP="00E422AB"/>
    <w:p w:rsidR="00FC346B" w:rsidRDefault="00FC346B" w:rsidP="0025717D">
      <w:pPr>
        <w:pStyle w:val="Questionstyle"/>
        <w:numPr>
          <w:ilvl w:val="0"/>
          <w:numId w:val="12"/>
        </w:numPr>
      </w:pPr>
      <w:r w:rsidRPr="00FC346B">
        <w:t>Do you expect the cumulative costs/benefits of the requirements to impact your business model</w:t>
      </w:r>
      <w:r w:rsidR="009A053C">
        <w:t>/activity</w:t>
      </w:r>
      <w:r w:rsidRPr="00FC346B">
        <w:t>?</w:t>
      </w:r>
    </w:p>
    <w:p w:rsidR="00FC346B" w:rsidRDefault="00C866CF" w:rsidP="00E422AB">
      <w:sdt>
        <w:sdtPr>
          <w:rPr>
            <w:rFonts w:ascii="Arial" w:hAnsi="Arial" w:cs="Arial"/>
          </w:rPr>
          <w:alias w:val="RTS_8_0157"/>
          <w:tag w:val="RTS_8_0157"/>
          <w:id w:val="-1681199182"/>
          <w:showingPlcHdr/>
          <w:comboBox>
            <w:listItem w:displayText="Very positively" w:value="Very positively"/>
            <w:listItem w:displayText="Positively" w:value="Positively"/>
            <w:listItem w:displayText="No impact" w:value="No impact"/>
            <w:listItem w:displayText="Negatively" w:value="Negatively"/>
            <w:listItem w:displayText="Very negatively" w:value="Very negatively"/>
          </w:comboBox>
        </w:sdtPr>
        <w:sdtEndPr/>
        <w:sdtContent>
          <w:r w:rsidR="00F66B26" w:rsidRPr="00AB6D88">
            <w:rPr>
              <w:rStyle w:val="PlaceholderText"/>
              <w:rFonts w:ascii="Arial" w:hAnsi="Arial" w:cs="Arial"/>
            </w:rPr>
            <w:t>Choose an item.</w:t>
          </w:r>
        </w:sdtContent>
      </w:sdt>
    </w:p>
    <w:p w:rsidR="00F66B26" w:rsidRDefault="00F66B26" w:rsidP="00E422AB"/>
    <w:p w:rsidR="00FC346B" w:rsidRDefault="00F66B26" w:rsidP="008F5C09">
      <w:pPr>
        <w:pStyle w:val="Questionstyle"/>
      </w:pPr>
      <w:r w:rsidRPr="00F66B26">
        <w:t>If</w:t>
      </w:r>
      <w:r w:rsidR="00116253">
        <w:t xml:space="preserve"> </w:t>
      </w:r>
      <w:r w:rsidR="009A053C">
        <w:t>so</w:t>
      </w:r>
      <w:r w:rsidRPr="00F66B26">
        <w:t>, please explain the expected change</w:t>
      </w:r>
      <w:r w:rsidR="009A053C">
        <w:t>s</w:t>
      </w:r>
      <w:r w:rsidRPr="00F66B26">
        <w:t xml:space="preserve"> to your business model</w:t>
      </w:r>
      <w:r w:rsidR="009A053C">
        <w:t>/activity and the drivers behind</w:t>
      </w:r>
      <w:r w:rsidRPr="00F66B26">
        <w:t>.</w:t>
      </w:r>
    </w:p>
    <w:p w:rsidR="00FC346B" w:rsidRDefault="00C866CF" w:rsidP="00E422AB">
      <w:sdt>
        <w:sdtPr>
          <w:alias w:val="RTS_8_0158"/>
          <w:tag w:val="RTS_8_0158"/>
          <w:id w:val="1166444233"/>
          <w:showingPlcHdr/>
          <w:text w:multiLine="1"/>
        </w:sdtPr>
        <w:sdtEndPr/>
        <w:sdtContent>
          <w:r w:rsidR="00F66B26" w:rsidRPr="00C65F80">
            <w:rPr>
              <w:rStyle w:val="PlaceholderText"/>
            </w:rPr>
            <w:t>Click here to enter text.</w:t>
          </w:r>
        </w:sdtContent>
      </w:sdt>
    </w:p>
    <w:p w:rsidR="00FC346B" w:rsidRDefault="00FC346B" w:rsidP="00E422AB"/>
    <w:p w:rsidR="00FC346B" w:rsidRDefault="00F66B26" w:rsidP="008F5C09">
      <w:pPr>
        <w:pStyle w:val="Questionstyle"/>
      </w:pPr>
      <w:r w:rsidRPr="00F66B26">
        <w:t xml:space="preserve">Do you expect broader market changes from the cumulative impact of the </w:t>
      </w:r>
      <w:r w:rsidR="009A053C">
        <w:t xml:space="preserve">draft </w:t>
      </w:r>
      <w:r w:rsidRPr="00F66B26">
        <w:t>RTS</w:t>
      </w:r>
      <w:r w:rsidR="009A053C">
        <w:t xml:space="preserve"> on equity transparency</w:t>
      </w:r>
      <w:r w:rsidRPr="00F66B26">
        <w:t xml:space="preserve">?  If yes, please explain the  </w:t>
      </w:r>
      <w:r w:rsidR="00447404" w:rsidRPr="00F66B26">
        <w:t>(positive and/or negative)</w:t>
      </w:r>
      <w:r w:rsidR="00447404">
        <w:t xml:space="preserve"> </w:t>
      </w:r>
      <w:r w:rsidR="009A053C" w:rsidRPr="00F66B26">
        <w:t>effects</w:t>
      </w:r>
      <w:r w:rsidR="009A053C">
        <w:t xml:space="preserve"> expected </w:t>
      </w:r>
    </w:p>
    <w:p w:rsidR="00FC346B" w:rsidRDefault="00FC346B" w:rsidP="003C1D1A">
      <w:pPr>
        <w:keepNext/>
        <w:keepLines/>
      </w:pPr>
    </w:p>
    <w:tbl>
      <w:tblPr>
        <w:tblStyle w:val="TableGrid"/>
        <w:tblW w:w="0" w:type="auto"/>
        <w:tblInd w:w="360" w:type="dxa"/>
        <w:tblLook w:val="04A0" w:firstRow="1" w:lastRow="0" w:firstColumn="1" w:lastColumn="0" w:noHBand="0" w:noVBand="1"/>
      </w:tblPr>
      <w:tblGrid>
        <w:gridCol w:w="2402"/>
        <w:gridCol w:w="1427"/>
        <w:gridCol w:w="2494"/>
        <w:gridCol w:w="2605"/>
      </w:tblGrid>
      <w:tr w:rsidR="00F66B26" w:rsidRPr="00DC1F96" w:rsidTr="00ED407C">
        <w:tc>
          <w:tcPr>
            <w:tcW w:w="3292" w:type="dxa"/>
          </w:tcPr>
          <w:p w:rsidR="00F66B26" w:rsidRPr="00C036CF" w:rsidRDefault="00F66B26" w:rsidP="003C1D1A">
            <w:pPr>
              <w:keepNext/>
              <w:keepLines/>
              <w:rPr>
                <w:b/>
              </w:rPr>
            </w:pPr>
            <w:r w:rsidRPr="00C036CF">
              <w:rPr>
                <w:b/>
              </w:rPr>
              <w:t>Expected impact on…</w:t>
            </w:r>
          </w:p>
        </w:tc>
        <w:tc>
          <w:tcPr>
            <w:tcW w:w="1418" w:type="dxa"/>
          </w:tcPr>
          <w:p w:rsidR="00F66B26" w:rsidRPr="00C036CF" w:rsidRDefault="00F66B26" w:rsidP="003C1D1A">
            <w:pPr>
              <w:keepNext/>
              <w:keepLines/>
              <w:rPr>
                <w:b/>
              </w:rPr>
            </w:pPr>
            <w:r w:rsidRPr="00C036CF">
              <w:rPr>
                <w:b/>
              </w:rPr>
              <w:t>YES/NO/NA</w:t>
            </w:r>
          </w:p>
        </w:tc>
        <w:tc>
          <w:tcPr>
            <w:tcW w:w="3685" w:type="dxa"/>
          </w:tcPr>
          <w:p w:rsidR="00F66B26" w:rsidRPr="00C036CF" w:rsidRDefault="00F66B26" w:rsidP="003C1D1A">
            <w:pPr>
              <w:keepNext/>
              <w:keepLines/>
              <w:rPr>
                <w:b/>
              </w:rPr>
            </w:pPr>
            <w:r w:rsidRPr="00C036CF">
              <w:rPr>
                <w:b/>
              </w:rPr>
              <w:t>Positive effects</w:t>
            </w:r>
          </w:p>
        </w:tc>
        <w:tc>
          <w:tcPr>
            <w:tcW w:w="3827" w:type="dxa"/>
          </w:tcPr>
          <w:p w:rsidR="00F66B26" w:rsidRPr="00C036CF" w:rsidRDefault="00F66B26" w:rsidP="003C1D1A">
            <w:pPr>
              <w:keepNext/>
              <w:keepLines/>
              <w:rPr>
                <w:b/>
              </w:rPr>
            </w:pPr>
            <w:r w:rsidRPr="00C036CF">
              <w:rPr>
                <w:b/>
              </w:rPr>
              <w:t>Negative effects</w:t>
            </w:r>
          </w:p>
        </w:tc>
      </w:tr>
      <w:tr w:rsidR="00F66B26" w:rsidRPr="00DC1F96" w:rsidTr="00ED407C">
        <w:tc>
          <w:tcPr>
            <w:tcW w:w="3292" w:type="dxa"/>
          </w:tcPr>
          <w:p w:rsidR="00F66B26" w:rsidRPr="00C036CF" w:rsidRDefault="00F66B26" w:rsidP="003C1D1A">
            <w:pPr>
              <w:keepNext/>
              <w:keepLines/>
              <w:rPr>
                <w:b/>
              </w:rPr>
            </w:pPr>
            <w:r w:rsidRPr="00C036CF">
              <w:rPr>
                <w:b/>
              </w:rPr>
              <w:t>…market structure  (e.g. move to dark trading, change in trading models, change in trading strategies)</w:t>
            </w:r>
          </w:p>
        </w:tc>
        <w:tc>
          <w:tcPr>
            <w:tcW w:w="1418" w:type="dxa"/>
          </w:tcPr>
          <w:p w:rsidR="00F66B26" w:rsidRPr="00DC1F96" w:rsidRDefault="00C866CF" w:rsidP="003C1D1A">
            <w:pPr>
              <w:keepNext/>
              <w:keepLines/>
            </w:pPr>
            <w:sdt>
              <w:sdtPr>
                <w:alias w:val="RTS_8_0159"/>
                <w:tag w:val="RTS_8_0159"/>
                <w:id w:val="1918983468"/>
                <w:showingPlcHdr/>
                <w:comboBox>
                  <w:listItem w:displayText="Yes" w:value="Yes"/>
                  <w:listItem w:displayText="No" w:value="No"/>
                </w:comboBox>
              </w:sdtPr>
              <w:sdtEndPr/>
              <w:sdtContent>
                <w:r w:rsidR="00F66B26" w:rsidRPr="003A247F">
                  <w:rPr>
                    <w:rStyle w:val="PlaceholderText"/>
                    <w:rFonts w:ascii="Arial" w:hAnsi="Arial" w:cs="Arial"/>
                  </w:rPr>
                  <w:t>Choose an item.</w:t>
                </w:r>
              </w:sdtContent>
            </w:sdt>
          </w:p>
        </w:tc>
        <w:tc>
          <w:tcPr>
            <w:tcW w:w="3685" w:type="dxa"/>
          </w:tcPr>
          <w:p w:rsidR="00F66B26" w:rsidRPr="003A247F" w:rsidRDefault="00C866CF" w:rsidP="003C1D1A">
            <w:pPr>
              <w:keepNext/>
              <w:keepLines/>
              <w:rPr>
                <w:rFonts w:ascii="Arial" w:hAnsi="Arial" w:cs="Arial"/>
              </w:rPr>
            </w:pPr>
            <w:sdt>
              <w:sdtPr>
                <w:alias w:val="RTS_8_0160"/>
                <w:tag w:val="RTS_8_0160"/>
                <w:id w:val="1468088713"/>
                <w:showingPlcHdr/>
                <w:text w:multiLine="1"/>
              </w:sdtPr>
              <w:sdtEndPr/>
              <w:sdtContent>
                <w:r w:rsidR="00F66B26" w:rsidRPr="00C65F80">
                  <w:rPr>
                    <w:rStyle w:val="PlaceholderText"/>
                  </w:rPr>
                  <w:t>Click here to enter text.</w:t>
                </w:r>
              </w:sdtContent>
            </w:sdt>
          </w:p>
        </w:tc>
        <w:tc>
          <w:tcPr>
            <w:tcW w:w="3827" w:type="dxa"/>
          </w:tcPr>
          <w:p w:rsidR="00F66B26" w:rsidRPr="003A247F" w:rsidRDefault="00C866CF" w:rsidP="003C1D1A">
            <w:pPr>
              <w:keepNext/>
              <w:keepLines/>
              <w:rPr>
                <w:rFonts w:ascii="Arial" w:hAnsi="Arial" w:cs="Arial"/>
              </w:rPr>
            </w:pPr>
            <w:sdt>
              <w:sdtPr>
                <w:alias w:val="RTS_8_0161"/>
                <w:tag w:val="RTS_8_0161"/>
                <w:id w:val="1905416462"/>
                <w:showingPlcHdr/>
                <w:text w:multiLine="1"/>
              </w:sdtPr>
              <w:sdtEndPr/>
              <w:sdtContent>
                <w:r w:rsidR="00F66B26" w:rsidRPr="00C65F80">
                  <w:rPr>
                    <w:rStyle w:val="PlaceholderText"/>
                  </w:rPr>
                  <w:t>Click here to enter text.</w:t>
                </w:r>
              </w:sdtContent>
            </w:sdt>
          </w:p>
        </w:tc>
      </w:tr>
      <w:tr w:rsidR="00F66B26" w:rsidRPr="00DC1F96" w:rsidTr="00ED407C">
        <w:trPr>
          <w:trHeight w:val="299"/>
        </w:trPr>
        <w:tc>
          <w:tcPr>
            <w:tcW w:w="3292" w:type="dxa"/>
          </w:tcPr>
          <w:p w:rsidR="00F66B26" w:rsidRPr="00C036CF" w:rsidRDefault="00F66B26" w:rsidP="003C1D1A">
            <w:pPr>
              <w:keepNext/>
              <w:keepLines/>
              <w:rPr>
                <w:b/>
              </w:rPr>
            </w:pPr>
            <w:r w:rsidRPr="00C036CF">
              <w:rPr>
                <w:b/>
              </w:rPr>
              <w:t>… liquidity (please specify how you measure liquidity)</w:t>
            </w:r>
          </w:p>
        </w:tc>
        <w:tc>
          <w:tcPr>
            <w:tcW w:w="1418" w:type="dxa"/>
          </w:tcPr>
          <w:p w:rsidR="00F66B26" w:rsidRPr="00DC1F96" w:rsidRDefault="00C866CF" w:rsidP="003C1D1A">
            <w:pPr>
              <w:keepNext/>
              <w:keepLines/>
            </w:pPr>
            <w:sdt>
              <w:sdtPr>
                <w:alias w:val="RTS_8_0162"/>
                <w:tag w:val="RTS_8_0162"/>
                <w:id w:val="-1867674046"/>
                <w:showingPlcHdr/>
                <w:comboBox>
                  <w:listItem w:displayText="Yes" w:value="Yes"/>
                  <w:listItem w:displayText="No" w:value="No"/>
                </w:comboBox>
              </w:sdtPr>
              <w:sdtEndPr/>
              <w:sdtContent>
                <w:r w:rsidR="00F66B26" w:rsidRPr="003A247F">
                  <w:rPr>
                    <w:rStyle w:val="PlaceholderText"/>
                    <w:rFonts w:ascii="Arial" w:hAnsi="Arial" w:cs="Arial"/>
                  </w:rPr>
                  <w:t>Choose an item.</w:t>
                </w:r>
              </w:sdtContent>
            </w:sdt>
          </w:p>
        </w:tc>
        <w:tc>
          <w:tcPr>
            <w:tcW w:w="3685" w:type="dxa"/>
          </w:tcPr>
          <w:p w:rsidR="00F66B26" w:rsidRPr="003A247F" w:rsidRDefault="00C866CF" w:rsidP="003C1D1A">
            <w:pPr>
              <w:keepNext/>
              <w:keepLines/>
              <w:rPr>
                <w:rFonts w:ascii="Arial" w:hAnsi="Arial" w:cs="Arial"/>
              </w:rPr>
            </w:pPr>
            <w:sdt>
              <w:sdtPr>
                <w:alias w:val="RTS_8_0163"/>
                <w:tag w:val="RTS_8_0163"/>
                <w:id w:val="922988485"/>
                <w:showingPlcHdr/>
                <w:text w:multiLine="1"/>
              </w:sdtPr>
              <w:sdtEndPr/>
              <w:sdtContent>
                <w:r w:rsidR="00F66B26" w:rsidRPr="00C65F80">
                  <w:rPr>
                    <w:rStyle w:val="PlaceholderText"/>
                  </w:rPr>
                  <w:t>Click here to enter text.</w:t>
                </w:r>
              </w:sdtContent>
            </w:sdt>
          </w:p>
        </w:tc>
        <w:tc>
          <w:tcPr>
            <w:tcW w:w="3827" w:type="dxa"/>
          </w:tcPr>
          <w:p w:rsidR="00F66B26" w:rsidRPr="003A247F" w:rsidRDefault="00C866CF" w:rsidP="003C1D1A">
            <w:pPr>
              <w:keepNext/>
              <w:keepLines/>
              <w:rPr>
                <w:rFonts w:ascii="Arial" w:hAnsi="Arial" w:cs="Arial"/>
              </w:rPr>
            </w:pPr>
            <w:sdt>
              <w:sdtPr>
                <w:alias w:val="RTS_8_0164"/>
                <w:tag w:val="RTS_8_0164"/>
                <w:id w:val="-1163080406"/>
                <w:showingPlcHdr/>
                <w:text w:multiLine="1"/>
              </w:sdtPr>
              <w:sdtEndPr/>
              <w:sdtContent>
                <w:r w:rsidR="00F66B26" w:rsidRPr="00C65F80">
                  <w:rPr>
                    <w:rStyle w:val="PlaceholderText"/>
                  </w:rPr>
                  <w:t>Click here to enter text.</w:t>
                </w:r>
              </w:sdtContent>
            </w:sdt>
          </w:p>
        </w:tc>
      </w:tr>
      <w:tr w:rsidR="00F66B26" w:rsidRPr="00DC1F96" w:rsidTr="00ED407C">
        <w:tc>
          <w:tcPr>
            <w:tcW w:w="3292" w:type="dxa"/>
          </w:tcPr>
          <w:p w:rsidR="00F66B26" w:rsidRPr="00C036CF" w:rsidRDefault="00F66B26" w:rsidP="003C1D1A">
            <w:pPr>
              <w:keepNext/>
              <w:keepLines/>
              <w:rPr>
                <w:b/>
              </w:rPr>
            </w:pPr>
            <w:r w:rsidRPr="00C036CF">
              <w:rPr>
                <w:b/>
              </w:rPr>
              <w:t>… SMEs</w:t>
            </w:r>
          </w:p>
        </w:tc>
        <w:tc>
          <w:tcPr>
            <w:tcW w:w="1418" w:type="dxa"/>
          </w:tcPr>
          <w:p w:rsidR="00F66B26" w:rsidRPr="00DC1F96" w:rsidRDefault="00C866CF" w:rsidP="003C1D1A">
            <w:pPr>
              <w:keepNext/>
              <w:keepLines/>
            </w:pPr>
            <w:sdt>
              <w:sdtPr>
                <w:alias w:val="RTS_8_0165"/>
                <w:tag w:val="RTS_8_0165"/>
                <w:id w:val="-576435218"/>
                <w:showingPlcHdr/>
                <w:comboBox>
                  <w:listItem w:displayText="Yes" w:value="Yes"/>
                  <w:listItem w:displayText="No" w:value="No"/>
                </w:comboBox>
              </w:sdtPr>
              <w:sdtEndPr/>
              <w:sdtContent>
                <w:r w:rsidR="00F66B26" w:rsidRPr="003A247F">
                  <w:rPr>
                    <w:rStyle w:val="PlaceholderText"/>
                    <w:rFonts w:ascii="Arial" w:hAnsi="Arial" w:cs="Arial"/>
                  </w:rPr>
                  <w:t>Choose an item.</w:t>
                </w:r>
              </w:sdtContent>
            </w:sdt>
          </w:p>
        </w:tc>
        <w:tc>
          <w:tcPr>
            <w:tcW w:w="3685" w:type="dxa"/>
          </w:tcPr>
          <w:p w:rsidR="00F66B26" w:rsidRPr="003A247F" w:rsidRDefault="00C866CF" w:rsidP="003C1D1A">
            <w:pPr>
              <w:keepNext/>
              <w:keepLines/>
              <w:rPr>
                <w:rFonts w:ascii="Arial" w:hAnsi="Arial" w:cs="Arial"/>
              </w:rPr>
            </w:pPr>
            <w:sdt>
              <w:sdtPr>
                <w:alias w:val="RTS_8_0166"/>
                <w:tag w:val="RTS_8_0166"/>
                <w:id w:val="-1896887228"/>
                <w:showingPlcHdr/>
                <w:text w:multiLine="1"/>
              </w:sdtPr>
              <w:sdtEndPr/>
              <w:sdtContent>
                <w:r w:rsidR="00F66B26" w:rsidRPr="00C65F80">
                  <w:rPr>
                    <w:rStyle w:val="PlaceholderText"/>
                  </w:rPr>
                  <w:t>Click here to enter text.</w:t>
                </w:r>
              </w:sdtContent>
            </w:sdt>
          </w:p>
        </w:tc>
        <w:tc>
          <w:tcPr>
            <w:tcW w:w="3827" w:type="dxa"/>
          </w:tcPr>
          <w:p w:rsidR="00F66B26" w:rsidRPr="003A247F" w:rsidRDefault="00C866CF" w:rsidP="003C1D1A">
            <w:pPr>
              <w:keepNext/>
              <w:keepLines/>
              <w:rPr>
                <w:rFonts w:ascii="Arial" w:hAnsi="Arial" w:cs="Arial"/>
              </w:rPr>
            </w:pPr>
            <w:sdt>
              <w:sdtPr>
                <w:alias w:val="RTS_8_0167"/>
                <w:tag w:val="RTS_8_0167"/>
                <w:id w:val="186649482"/>
                <w:showingPlcHdr/>
                <w:text w:multiLine="1"/>
              </w:sdtPr>
              <w:sdtEndPr/>
              <w:sdtContent>
                <w:r w:rsidR="00F66B26" w:rsidRPr="00C65F80">
                  <w:rPr>
                    <w:rStyle w:val="PlaceholderText"/>
                  </w:rPr>
                  <w:t>Click here to enter text.</w:t>
                </w:r>
              </w:sdtContent>
            </w:sdt>
          </w:p>
        </w:tc>
      </w:tr>
      <w:tr w:rsidR="00F66B26" w:rsidRPr="00DC1F96" w:rsidTr="00ED407C">
        <w:tc>
          <w:tcPr>
            <w:tcW w:w="3292" w:type="dxa"/>
          </w:tcPr>
          <w:p w:rsidR="00F66B26" w:rsidRPr="00C036CF" w:rsidRDefault="00F66B26" w:rsidP="003C1D1A">
            <w:pPr>
              <w:keepNext/>
              <w:keepLines/>
              <w:rPr>
                <w:b/>
              </w:rPr>
            </w:pPr>
            <w:r w:rsidRPr="00C036CF">
              <w:rPr>
                <w:b/>
              </w:rPr>
              <w:t>…end investors</w:t>
            </w:r>
          </w:p>
        </w:tc>
        <w:tc>
          <w:tcPr>
            <w:tcW w:w="1418" w:type="dxa"/>
          </w:tcPr>
          <w:p w:rsidR="00F66B26" w:rsidRPr="00DC1F96" w:rsidRDefault="00C866CF" w:rsidP="003C1D1A">
            <w:pPr>
              <w:keepNext/>
              <w:keepLines/>
            </w:pPr>
            <w:sdt>
              <w:sdtPr>
                <w:alias w:val="RTS_8_0168"/>
                <w:tag w:val="RTS_8_0168"/>
                <w:id w:val="941806547"/>
                <w:showingPlcHdr/>
                <w:comboBox>
                  <w:listItem w:displayText="Yes" w:value="Yes"/>
                  <w:listItem w:displayText="No" w:value="No"/>
                </w:comboBox>
              </w:sdtPr>
              <w:sdtEndPr/>
              <w:sdtContent>
                <w:r w:rsidR="00F66B26" w:rsidRPr="003A247F">
                  <w:rPr>
                    <w:rStyle w:val="PlaceholderText"/>
                    <w:rFonts w:ascii="Arial" w:hAnsi="Arial" w:cs="Arial"/>
                  </w:rPr>
                  <w:t>Choose an item.</w:t>
                </w:r>
              </w:sdtContent>
            </w:sdt>
          </w:p>
        </w:tc>
        <w:tc>
          <w:tcPr>
            <w:tcW w:w="3685" w:type="dxa"/>
          </w:tcPr>
          <w:p w:rsidR="00F66B26" w:rsidRPr="003A247F" w:rsidRDefault="00C866CF" w:rsidP="003C1D1A">
            <w:pPr>
              <w:keepNext/>
              <w:keepLines/>
              <w:rPr>
                <w:rFonts w:ascii="Arial" w:hAnsi="Arial" w:cs="Arial"/>
              </w:rPr>
            </w:pPr>
            <w:sdt>
              <w:sdtPr>
                <w:alias w:val="RTS_8_0169"/>
                <w:tag w:val="RTS_8_0169"/>
                <w:id w:val="-1443451577"/>
                <w:showingPlcHdr/>
                <w:text w:multiLine="1"/>
              </w:sdtPr>
              <w:sdtEndPr/>
              <w:sdtContent>
                <w:r w:rsidR="00F66B26" w:rsidRPr="00C65F80">
                  <w:rPr>
                    <w:rStyle w:val="PlaceholderText"/>
                  </w:rPr>
                  <w:t>Click here to enter text.</w:t>
                </w:r>
              </w:sdtContent>
            </w:sdt>
          </w:p>
        </w:tc>
        <w:tc>
          <w:tcPr>
            <w:tcW w:w="3827" w:type="dxa"/>
          </w:tcPr>
          <w:p w:rsidR="00F66B26" w:rsidRPr="003A247F" w:rsidRDefault="00C866CF" w:rsidP="003C1D1A">
            <w:pPr>
              <w:keepNext/>
              <w:keepLines/>
              <w:rPr>
                <w:rFonts w:ascii="Arial" w:hAnsi="Arial" w:cs="Arial"/>
              </w:rPr>
            </w:pPr>
            <w:sdt>
              <w:sdtPr>
                <w:alias w:val="RTS_8_0170"/>
                <w:tag w:val="RTS_8_0170"/>
                <w:id w:val="-289509859"/>
                <w:showingPlcHdr/>
                <w:text w:multiLine="1"/>
              </w:sdtPr>
              <w:sdtEndPr/>
              <w:sdtContent>
                <w:r w:rsidR="00F66B26" w:rsidRPr="00C65F80">
                  <w:rPr>
                    <w:rStyle w:val="PlaceholderText"/>
                  </w:rPr>
                  <w:t>Click here to enter text.</w:t>
                </w:r>
              </w:sdtContent>
            </w:sdt>
          </w:p>
        </w:tc>
      </w:tr>
      <w:tr w:rsidR="00F66B26" w:rsidRPr="00DC1F96" w:rsidTr="00ED407C">
        <w:trPr>
          <w:trHeight w:val="299"/>
        </w:trPr>
        <w:tc>
          <w:tcPr>
            <w:tcW w:w="3292" w:type="dxa"/>
          </w:tcPr>
          <w:p w:rsidR="00F66B26" w:rsidRPr="00C036CF" w:rsidRDefault="00F66B26" w:rsidP="003C1D1A">
            <w:pPr>
              <w:keepNext/>
              <w:keepLines/>
              <w:rPr>
                <w:b/>
              </w:rPr>
            </w:pPr>
            <w:r w:rsidRPr="00C036CF">
              <w:rPr>
                <w:b/>
              </w:rPr>
              <w:t>[</w:t>
            </w:r>
            <w:r w:rsidRPr="00C036CF">
              <w:rPr>
                <w:b/>
                <w:i/>
              </w:rPr>
              <w:t>Others</w:t>
            </w:r>
            <w:r w:rsidRPr="00C036CF">
              <w:rPr>
                <w:b/>
              </w:rPr>
              <w:t>] please specify</w:t>
            </w:r>
          </w:p>
          <w:p w:rsidR="00F66B26" w:rsidRPr="003A247F" w:rsidRDefault="00C866CF" w:rsidP="003C1D1A">
            <w:pPr>
              <w:keepNext/>
              <w:keepLines/>
              <w:rPr>
                <w:rFonts w:ascii="Arial" w:hAnsi="Arial" w:cs="Arial"/>
                <w:sz w:val="20"/>
              </w:rPr>
            </w:pPr>
            <w:sdt>
              <w:sdtPr>
                <w:alias w:val="RTS_8_0171"/>
                <w:tag w:val="RTS_8_0171"/>
                <w:id w:val="-1009676657"/>
                <w:showingPlcHdr/>
                <w:text w:multiLine="1"/>
              </w:sdtPr>
              <w:sdtEndPr/>
              <w:sdtContent>
                <w:r w:rsidR="00F66B26" w:rsidRPr="00C65F80">
                  <w:rPr>
                    <w:rStyle w:val="PlaceholderText"/>
                  </w:rPr>
                  <w:t>Click here to enter text.</w:t>
                </w:r>
              </w:sdtContent>
            </w:sdt>
          </w:p>
        </w:tc>
        <w:tc>
          <w:tcPr>
            <w:tcW w:w="1418" w:type="dxa"/>
          </w:tcPr>
          <w:p w:rsidR="00F66B26" w:rsidRPr="00DC1F96" w:rsidRDefault="00C866CF" w:rsidP="003C1D1A">
            <w:pPr>
              <w:keepNext/>
              <w:keepLines/>
            </w:pPr>
            <w:sdt>
              <w:sdtPr>
                <w:alias w:val="RTS_8_0172"/>
                <w:tag w:val="RTS_8_0172"/>
                <w:id w:val="-1463334276"/>
                <w:showingPlcHdr/>
                <w:comboBox>
                  <w:listItem w:displayText="Yes" w:value="Yes"/>
                  <w:listItem w:displayText="No" w:value="No"/>
                </w:comboBox>
              </w:sdtPr>
              <w:sdtEndPr/>
              <w:sdtContent>
                <w:r w:rsidR="00F66B26" w:rsidRPr="003A247F">
                  <w:rPr>
                    <w:rStyle w:val="PlaceholderText"/>
                    <w:rFonts w:ascii="Arial" w:hAnsi="Arial" w:cs="Arial"/>
                  </w:rPr>
                  <w:t>Choose an item.</w:t>
                </w:r>
              </w:sdtContent>
            </w:sdt>
          </w:p>
        </w:tc>
        <w:tc>
          <w:tcPr>
            <w:tcW w:w="3685" w:type="dxa"/>
          </w:tcPr>
          <w:p w:rsidR="00F66B26" w:rsidRPr="003A247F" w:rsidRDefault="00C866CF" w:rsidP="003C1D1A">
            <w:pPr>
              <w:keepNext/>
              <w:keepLines/>
              <w:rPr>
                <w:rFonts w:ascii="Arial" w:hAnsi="Arial" w:cs="Arial"/>
              </w:rPr>
            </w:pPr>
            <w:sdt>
              <w:sdtPr>
                <w:alias w:val="RTS_8_0173"/>
                <w:tag w:val="RTS_8_0173"/>
                <w:id w:val="-667634413"/>
                <w:showingPlcHdr/>
                <w:text w:multiLine="1"/>
              </w:sdtPr>
              <w:sdtEndPr/>
              <w:sdtContent>
                <w:r w:rsidR="00F66B26" w:rsidRPr="00C65F80">
                  <w:rPr>
                    <w:rStyle w:val="PlaceholderText"/>
                  </w:rPr>
                  <w:t>Click here to enter text.</w:t>
                </w:r>
              </w:sdtContent>
            </w:sdt>
          </w:p>
        </w:tc>
        <w:tc>
          <w:tcPr>
            <w:tcW w:w="3827" w:type="dxa"/>
          </w:tcPr>
          <w:p w:rsidR="00F66B26" w:rsidRPr="003A247F" w:rsidRDefault="00C866CF" w:rsidP="003C1D1A">
            <w:pPr>
              <w:keepNext/>
              <w:keepLines/>
              <w:rPr>
                <w:rFonts w:ascii="Arial" w:hAnsi="Arial" w:cs="Arial"/>
              </w:rPr>
            </w:pPr>
            <w:sdt>
              <w:sdtPr>
                <w:alias w:val="RTS_8_0174"/>
                <w:tag w:val="RTS_8_0174"/>
                <w:id w:val="-1323421178"/>
                <w:showingPlcHdr/>
                <w:text w:multiLine="1"/>
              </w:sdtPr>
              <w:sdtEndPr/>
              <w:sdtContent>
                <w:r w:rsidR="00F66B26" w:rsidRPr="00C65F80">
                  <w:rPr>
                    <w:rStyle w:val="PlaceholderText"/>
                  </w:rPr>
                  <w:t>Click here to enter text.</w:t>
                </w:r>
              </w:sdtContent>
            </w:sdt>
          </w:p>
        </w:tc>
      </w:tr>
    </w:tbl>
    <w:p w:rsidR="00F66B26" w:rsidRDefault="00F66B26" w:rsidP="003C1D1A">
      <w:pPr>
        <w:keepNext/>
        <w:keepLines/>
      </w:pPr>
    </w:p>
    <w:p w:rsidR="00FC346B" w:rsidRDefault="00FC346B" w:rsidP="00E422AB"/>
    <w:p w:rsidR="00FC6372" w:rsidRDefault="00FC6372">
      <w:pPr>
        <w:spacing w:after="120" w:line="264" w:lineRule="auto"/>
        <w:jc w:val="left"/>
      </w:pPr>
      <w:r>
        <w:br w:type="page"/>
      </w:r>
    </w:p>
    <w:p w:rsidR="00FC6372" w:rsidRDefault="00FC6372" w:rsidP="00FC6372">
      <w:pPr>
        <w:pStyle w:val="Heading1"/>
      </w:pPr>
      <w:r>
        <w:t>Other related RTS</w:t>
      </w:r>
    </w:p>
    <w:p w:rsidR="00FC6372" w:rsidRDefault="00FC6372" w:rsidP="00FC6372"/>
    <w:p w:rsidR="00FC6372" w:rsidRDefault="00FC6372" w:rsidP="00FC6372">
      <w:pPr>
        <w:rPr>
          <w:lang w:val="en-US"/>
        </w:rPr>
      </w:pPr>
      <w:r>
        <w:rPr>
          <w:lang w:val="en-US"/>
        </w:rPr>
        <w:t xml:space="preserve">If there are any related </w:t>
      </w:r>
      <w:r w:rsidR="0025717D">
        <w:rPr>
          <w:lang w:val="en-US"/>
        </w:rPr>
        <w:t xml:space="preserve">draft </w:t>
      </w:r>
      <w:r>
        <w:rPr>
          <w:lang w:val="en-US"/>
        </w:rPr>
        <w:t xml:space="preserve">RTS to </w:t>
      </w:r>
      <w:r w:rsidR="0025717D">
        <w:rPr>
          <w:lang w:val="en-US"/>
        </w:rPr>
        <w:t xml:space="preserve">draft </w:t>
      </w:r>
      <w:r>
        <w:rPr>
          <w:lang w:val="en-US"/>
        </w:rPr>
        <w:t xml:space="preserve">RTS 8 that are not specifically included on any of the surveys sent (please note non-equity is covered in a separate questionnaire), which you consider will create significant costs, please indicate the </w:t>
      </w:r>
      <w:r w:rsidR="0025717D">
        <w:rPr>
          <w:lang w:val="en-US"/>
        </w:rPr>
        <w:t xml:space="preserve">draft </w:t>
      </w:r>
      <w:r>
        <w:rPr>
          <w:lang w:val="en-US"/>
        </w:rPr>
        <w:t>RTS, an estimate of the cost, and provide a brief explanation of the drivers for those costs. P</w:t>
      </w:r>
      <w:r w:rsidRPr="003B643A">
        <w:t xml:space="preserve">lease either indicate your best estimate in monetary terms or provide an estimate choosing among the following intervals: </w:t>
      </w:r>
      <w:r w:rsidRPr="003B643A">
        <w:rPr>
          <w:b/>
        </w:rPr>
        <w:t>[Very Low]</w:t>
      </w:r>
      <w:r w:rsidRPr="003B643A">
        <w:t xml:space="preserve"> when less than 50k, </w:t>
      </w:r>
      <w:r w:rsidRPr="003B643A">
        <w:rPr>
          <w:b/>
        </w:rPr>
        <w:t xml:space="preserve">[Low] </w:t>
      </w:r>
      <w:r w:rsidRPr="003B643A">
        <w:t xml:space="preserve">when between 50k-250k, </w:t>
      </w:r>
      <w:r w:rsidRPr="003B643A">
        <w:rPr>
          <w:b/>
        </w:rPr>
        <w:t>[Medium low]</w:t>
      </w:r>
      <w:r>
        <w:t xml:space="preserve"> when between 250k-1m, </w:t>
      </w:r>
      <w:r w:rsidRPr="003B643A">
        <w:rPr>
          <w:b/>
        </w:rPr>
        <w:t xml:space="preserve">[Medium High] </w:t>
      </w:r>
      <w:r w:rsidRPr="003B643A">
        <w:t xml:space="preserve">when between 1m - 5m, </w:t>
      </w:r>
      <w:r w:rsidRPr="003B643A">
        <w:rPr>
          <w:b/>
        </w:rPr>
        <w:t>[High]</w:t>
      </w:r>
      <w:r w:rsidRPr="003B643A">
        <w:t xml:space="preserve"> when between 5m -10m, </w:t>
      </w:r>
      <w:r w:rsidRPr="003B643A">
        <w:rPr>
          <w:b/>
        </w:rPr>
        <w:t>[Very high]</w:t>
      </w:r>
      <w:r w:rsidRPr="003B643A">
        <w:t xml:space="preserve"> when more than 10m.</w:t>
      </w:r>
      <w:r>
        <w:rPr>
          <w:lang w:val="en-US"/>
        </w:rPr>
        <w:t xml:space="preserve"> </w:t>
      </w:r>
    </w:p>
    <w:p w:rsidR="00FC6372" w:rsidRDefault="00FC6372" w:rsidP="00FC6372">
      <w:pPr>
        <w:rPr>
          <w:lang w:val="en-US"/>
        </w:rPr>
      </w:pPr>
    </w:p>
    <w:p w:rsidR="00FC6372" w:rsidRDefault="00FC6372" w:rsidP="00FC6372">
      <w:pPr>
        <w:rPr>
          <w:lang w:val="en-US"/>
        </w:rPr>
      </w:pPr>
    </w:p>
    <w:tbl>
      <w:tblPr>
        <w:tblStyle w:val="TableGrid"/>
        <w:tblW w:w="10348" w:type="dxa"/>
        <w:tblInd w:w="-601" w:type="dxa"/>
        <w:tblLook w:val="04A0" w:firstRow="1" w:lastRow="0" w:firstColumn="1" w:lastColumn="0" w:noHBand="0" w:noVBand="1"/>
      </w:tblPr>
      <w:tblGrid>
        <w:gridCol w:w="2552"/>
        <w:gridCol w:w="2552"/>
        <w:gridCol w:w="5244"/>
      </w:tblGrid>
      <w:tr w:rsidR="00FC6372" w:rsidRPr="00C036CF" w:rsidTr="00FC6372">
        <w:tc>
          <w:tcPr>
            <w:tcW w:w="2552" w:type="dxa"/>
          </w:tcPr>
          <w:p w:rsidR="00FC6372" w:rsidRPr="00C036CF" w:rsidRDefault="00FC6372" w:rsidP="00C15422">
            <w:pPr>
              <w:jc w:val="center"/>
              <w:rPr>
                <w:b/>
              </w:rPr>
            </w:pPr>
            <w:r>
              <w:rPr>
                <w:b/>
              </w:rPr>
              <w:t>RTS</w:t>
            </w:r>
          </w:p>
        </w:tc>
        <w:tc>
          <w:tcPr>
            <w:tcW w:w="2552" w:type="dxa"/>
          </w:tcPr>
          <w:p w:rsidR="00FC6372" w:rsidRPr="00C036CF" w:rsidRDefault="00FC6372" w:rsidP="00C15422">
            <w:pPr>
              <w:jc w:val="center"/>
              <w:rPr>
                <w:b/>
              </w:rPr>
            </w:pPr>
            <w:r>
              <w:rPr>
                <w:b/>
              </w:rPr>
              <w:t>Estimate of compliance costs</w:t>
            </w:r>
          </w:p>
        </w:tc>
        <w:tc>
          <w:tcPr>
            <w:tcW w:w="5244" w:type="dxa"/>
          </w:tcPr>
          <w:p w:rsidR="00FC6372" w:rsidRPr="00C036CF" w:rsidRDefault="00FC6372" w:rsidP="00C15422">
            <w:pPr>
              <w:jc w:val="center"/>
              <w:rPr>
                <w:b/>
              </w:rPr>
            </w:pPr>
            <w:r w:rsidRPr="00C036CF">
              <w:rPr>
                <w:b/>
              </w:rPr>
              <w:t xml:space="preserve">Explanation of </w:t>
            </w:r>
            <w:r>
              <w:rPr>
                <w:b/>
              </w:rPr>
              <w:t xml:space="preserve">drivers and </w:t>
            </w:r>
            <w:r w:rsidRPr="00C036CF">
              <w:rPr>
                <w:b/>
              </w:rPr>
              <w:t>expected effects (positive and/or negative)</w:t>
            </w:r>
            <w:r>
              <w:rPr>
                <w:b/>
              </w:rPr>
              <w:t>(*)</w:t>
            </w:r>
          </w:p>
        </w:tc>
      </w:tr>
      <w:tr w:rsidR="00FC6372" w:rsidRPr="00C036CF" w:rsidTr="00C15422">
        <w:trPr>
          <w:trHeight w:val="322"/>
        </w:trPr>
        <w:tc>
          <w:tcPr>
            <w:tcW w:w="2552" w:type="dxa"/>
          </w:tcPr>
          <w:p w:rsidR="00FC6372" w:rsidRPr="00C036CF" w:rsidRDefault="00C866CF" w:rsidP="00FC6372">
            <w:pPr>
              <w:rPr>
                <w:b/>
              </w:rPr>
            </w:pPr>
            <w:sdt>
              <w:sdtPr>
                <w:alias w:val="RTS_8_0175"/>
                <w:tag w:val="RTS_8_0175"/>
                <w:id w:val="-1441061553"/>
                <w:showingPlcHdr/>
                <w:text w:multiLine="1"/>
              </w:sdtPr>
              <w:sdtEndPr/>
              <w:sdtContent>
                <w:r w:rsidR="00FC6372" w:rsidRPr="00C65F80">
                  <w:rPr>
                    <w:rStyle w:val="PlaceholderText"/>
                  </w:rPr>
                  <w:t>Click here to enter text.</w:t>
                </w:r>
              </w:sdtContent>
            </w:sdt>
          </w:p>
        </w:tc>
        <w:tc>
          <w:tcPr>
            <w:tcW w:w="2552" w:type="dxa"/>
          </w:tcPr>
          <w:p w:rsidR="00FC6372" w:rsidRPr="001C5247" w:rsidRDefault="00C866CF" w:rsidP="00FC6372">
            <w:sdt>
              <w:sdtPr>
                <w:rPr>
                  <w:rFonts w:ascii="Arial" w:hAnsi="Arial" w:cs="Arial"/>
                </w:rPr>
                <w:alias w:val="RTS_8_0176"/>
                <w:tag w:val="RTS_8_0176"/>
                <w:id w:val="-1519931227"/>
                <w:showingPlcHdr/>
                <w:comboBox>
                  <w:listItem w:displayText="Very low" w:value="Very low"/>
                  <w:listItem w:displayText="Low" w:value="Low"/>
                  <w:listItem w:displayText="Medium Low" w:value="Medium Low"/>
                  <w:listItem w:displayText="Medium High" w:value="Medium High"/>
                  <w:listItem w:displayText="High" w:value="High"/>
                  <w:listItem w:displayText="Very high" w:value="Very high"/>
                </w:comboBox>
              </w:sdtPr>
              <w:sdtEndPr/>
              <w:sdtContent>
                <w:r w:rsidR="0071340E" w:rsidRPr="00AB6D88">
                  <w:rPr>
                    <w:rStyle w:val="PlaceholderText"/>
                    <w:rFonts w:ascii="Arial" w:hAnsi="Arial" w:cs="Arial"/>
                  </w:rPr>
                  <w:t>Choose an item.</w:t>
                </w:r>
              </w:sdtContent>
            </w:sdt>
          </w:p>
        </w:tc>
        <w:tc>
          <w:tcPr>
            <w:tcW w:w="5244" w:type="dxa"/>
          </w:tcPr>
          <w:p w:rsidR="00FC6372" w:rsidRPr="00C036CF" w:rsidRDefault="00C866CF" w:rsidP="00FC6372">
            <w:pPr>
              <w:rPr>
                <w:rFonts w:ascii="Arial" w:hAnsi="Arial" w:cs="Arial"/>
              </w:rPr>
            </w:pPr>
            <w:sdt>
              <w:sdtPr>
                <w:alias w:val="RTS_8_0177"/>
                <w:tag w:val="RTS_8_0177"/>
                <w:id w:val="-1798911999"/>
                <w:showingPlcHdr/>
                <w:text w:multiLine="1"/>
              </w:sdtPr>
              <w:sdtEndPr/>
              <w:sdtContent>
                <w:r w:rsidR="00FC6372" w:rsidRPr="00C65F80">
                  <w:rPr>
                    <w:rStyle w:val="PlaceholderText"/>
                  </w:rPr>
                  <w:t>Click here to enter text.</w:t>
                </w:r>
              </w:sdtContent>
            </w:sdt>
          </w:p>
        </w:tc>
      </w:tr>
      <w:tr w:rsidR="00C15422" w:rsidRPr="00C036CF" w:rsidTr="00C15422">
        <w:trPr>
          <w:trHeight w:val="322"/>
        </w:trPr>
        <w:tc>
          <w:tcPr>
            <w:tcW w:w="2552" w:type="dxa"/>
          </w:tcPr>
          <w:p w:rsidR="00C15422" w:rsidRPr="00C036CF" w:rsidRDefault="00C866CF" w:rsidP="00FC6372">
            <w:pPr>
              <w:rPr>
                <w:b/>
              </w:rPr>
            </w:pPr>
            <w:sdt>
              <w:sdtPr>
                <w:alias w:val="RTS_8_0178"/>
                <w:tag w:val="RTS_8_0178"/>
                <w:id w:val="-1247498955"/>
                <w:showingPlcHdr/>
                <w:text w:multiLine="1"/>
              </w:sdtPr>
              <w:sdtEndPr/>
              <w:sdtContent>
                <w:r w:rsidR="00C15422" w:rsidRPr="00C65F80">
                  <w:rPr>
                    <w:rStyle w:val="PlaceholderText"/>
                  </w:rPr>
                  <w:t>Click here to enter text.</w:t>
                </w:r>
              </w:sdtContent>
            </w:sdt>
          </w:p>
        </w:tc>
        <w:tc>
          <w:tcPr>
            <w:tcW w:w="2552" w:type="dxa"/>
          </w:tcPr>
          <w:p w:rsidR="00C15422" w:rsidRDefault="00C866CF" w:rsidP="00FC6372">
            <w:pPr>
              <w:rPr>
                <w:sz w:val="20"/>
              </w:rPr>
            </w:pPr>
            <w:sdt>
              <w:sdtPr>
                <w:rPr>
                  <w:rFonts w:ascii="Arial" w:hAnsi="Arial" w:cs="Arial"/>
                </w:rPr>
                <w:alias w:val="RTS_8_0179"/>
                <w:tag w:val="RTS_8_0179"/>
                <w:id w:val="522062536"/>
                <w:showingPlcHdr/>
                <w:comboBox>
                  <w:listItem w:displayText="Very low" w:value="Very low"/>
                  <w:listItem w:displayText="Low" w:value="Low"/>
                  <w:listItem w:displayText="Medium Low" w:value="Medium Low"/>
                  <w:listItem w:displayText="Medium High" w:value="Medium High"/>
                  <w:listItem w:displayText="High" w:value="High"/>
                  <w:listItem w:displayText="Very high" w:value="Very high"/>
                </w:comboBox>
              </w:sdtPr>
              <w:sdtEndPr/>
              <w:sdtContent>
                <w:r w:rsidR="0071340E" w:rsidRPr="00AB6D88">
                  <w:rPr>
                    <w:rStyle w:val="PlaceholderText"/>
                    <w:rFonts w:ascii="Arial" w:hAnsi="Arial" w:cs="Arial"/>
                  </w:rPr>
                  <w:t>Choose an item.</w:t>
                </w:r>
              </w:sdtContent>
            </w:sdt>
          </w:p>
        </w:tc>
        <w:tc>
          <w:tcPr>
            <w:tcW w:w="5244" w:type="dxa"/>
          </w:tcPr>
          <w:p w:rsidR="00C15422" w:rsidRDefault="00C866CF" w:rsidP="00FC6372">
            <w:sdt>
              <w:sdtPr>
                <w:alias w:val="RTS_8_0180"/>
                <w:tag w:val="RTS_8_0180"/>
                <w:id w:val="680782421"/>
                <w:showingPlcHdr/>
                <w:text w:multiLine="1"/>
              </w:sdtPr>
              <w:sdtEndPr/>
              <w:sdtContent>
                <w:r w:rsidR="00C15422" w:rsidRPr="00C65F80">
                  <w:rPr>
                    <w:rStyle w:val="PlaceholderText"/>
                  </w:rPr>
                  <w:t>Click here to enter text.</w:t>
                </w:r>
              </w:sdtContent>
            </w:sdt>
          </w:p>
        </w:tc>
      </w:tr>
      <w:tr w:rsidR="00C15422" w:rsidRPr="00C036CF" w:rsidTr="00C15422">
        <w:trPr>
          <w:trHeight w:val="322"/>
        </w:trPr>
        <w:tc>
          <w:tcPr>
            <w:tcW w:w="2552" w:type="dxa"/>
          </w:tcPr>
          <w:p w:rsidR="00C15422" w:rsidRPr="00C036CF" w:rsidRDefault="00C866CF" w:rsidP="00FC6372">
            <w:pPr>
              <w:rPr>
                <w:b/>
              </w:rPr>
            </w:pPr>
            <w:sdt>
              <w:sdtPr>
                <w:alias w:val="RTS_8_0181"/>
                <w:tag w:val="RTS_8_0181"/>
                <w:id w:val="646246391"/>
                <w:showingPlcHdr/>
                <w:text w:multiLine="1"/>
              </w:sdtPr>
              <w:sdtEndPr/>
              <w:sdtContent>
                <w:r w:rsidR="00C15422" w:rsidRPr="00C65F80">
                  <w:rPr>
                    <w:rStyle w:val="PlaceholderText"/>
                  </w:rPr>
                  <w:t>Click here to enter text.</w:t>
                </w:r>
              </w:sdtContent>
            </w:sdt>
          </w:p>
        </w:tc>
        <w:tc>
          <w:tcPr>
            <w:tcW w:w="2552" w:type="dxa"/>
          </w:tcPr>
          <w:p w:rsidR="00C15422" w:rsidRDefault="00C866CF" w:rsidP="00FC6372">
            <w:pPr>
              <w:rPr>
                <w:sz w:val="20"/>
              </w:rPr>
            </w:pPr>
            <w:sdt>
              <w:sdtPr>
                <w:rPr>
                  <w:rFonts w:ascii="Arial" w:hAnsi="Arial" w:cs="Arial"/>
                </w:rPr>
                <w:alias w:val="RTS_8_0182"/>
                <w:tag w:val="RTS_8_0182"/>
                <w:id w:val="-671563561"/>
                <w:showingPlcHdr/>
                <w:comboBox>
                  <w:listItem w:displayText="Very low" w:value="Very low"/>
                  <w:listItem w:displayText="Low" w:value="Low"/>
                  <w:listItem w:displayText="Medium Low" w:value="Medium Low"/>
                  <w:listItem w:displayText="Medium High" w:value="Medium High"/>
                  <w:listItem w:displayText="High" w:value="High"/>
                  <w:listItem w:displayText="Very high" w:value="Very high"/>
                </w:comboBox>
              </w:sdtPr>
              <w:sdtEndPr/>
              <w:sdtContent>
                <w:r w:rsidR="0071340E" w:rsidRPr="00AB6D88">
                  <w:rPr>
                    <w:rStyle w:val="PlaceholderText"/>
                    <w:rFonts w:ascii="Arial" w:hAnsi="Arial" w:cs="Arial"/>
                  </w:rPr>
                  <w:t>Choose an item.</w:t>
                </w:r>
              </w:sdtContent>
            </w:sdt>
          </w:p>
        </w:tc>
        <w:tc>
          <w:tcPr>
            <w:tcW w:w="5244" w:type="dxa"/>
          </w:tcPr>
          <w:p w:rsidR="00C15422" w:rsidRDefault="00C866CF" w:rsidP="00FC6372">
            <w:sdt>
              <w:sdtPr>
                <w:alias w:val="RTS_8_0183"/>
                <w:tag w:val="RTS_8_0183"/>
                <w:id w:val="926074074"/>
                <w:showingPlcHdr/>
                <w:text w:multiLine="1"/>
              </w:sdtPr>
              <w:sdtEndPr/>
              <w:sdtContent>
                <w:r w:rsidR="00C15422" w:rsidRPr="00C65F80">
                  <w:rPr>
                    <w:rStyle w:val="PlaceholderText"/>
                  </w:rPr>
                  <w:t>Click here to enter text.</w:t>
                </w:r>
              </w:sdtContent>
            </w:sdt>
          </w:p>
        </w:tc>
      </w:tr>
    </w:tbl>
    <w:p w:rsidR="00FC6372" w:rsidRDefault="00FC6372" w:rsidP="00FC6372"/>
    <w:p w:rsidR="00FC6372" w:rsidRPr="000E2C63" w:rsidRDefault="00FC6372" w:rsidP="00FC6372">
      <w:r>
        <w:t xml:space="preserve">(*) Please include here as well indirect and opportunity costs such as risk, reputational impact, availability of services, cost of exiting a business, etc. as well as any expected market effects directly arising from ESMA’s </w:t>
      </w:r>
      <w:r w:rsidR="0025717D">
        <w:t xml:space="preserve">draft </w:t>
      </w:r>
      <w:r>
        <w:t>RTS. Please do not include Level 1 costs.</w:t>
      </w:r>
    </w:p>
    <w:p w:rsidR="00FC346B" w:rsidRPr="007F0C80" w:rsidRDefault="00FC346B" w:rsidP="00E422AB"/>
    <w:sectPr w:rsidR="00FC346B" w:rsidRPr="007F0C80" w:rsidSect="00A05D67">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372" w:rsidRDefault="00FC6372" w:rsidP="007E7997">
      <w:pPr>
        <w:spacing w:line="240" w:lineRule="auto"/>
      </w:pPr>
      <w:r>
        <w:separator/>
      </w:r>
    </w:p>
  </w:endnote>
  <w:endnote w:type="continuationSeparator" w:id="0">
    <w:p w:rsidR="00FC6372" w:rsidRDefault="00FC6372" w:rsidP="007E79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372" w:rsidRDefault="00FC6372">
    <w:pPr>
      <w:pStyle w:val="Footer"/>
    </w:pPr>
    <w:r w:rsidRPr="00D34BCD">
      <w:rPr>
        <w:rFonts w:asciiTheme="majorHAnsi" w:hAnsiTheme="majorHAnsi"/>
        <w:color w:val="FFFFFF" w:themeColor="background1"/>
      </w:rPr>
      <w:ptab w:relativeTo="margin" w:alignment="center" w:leader="none"/>
    </w:r>
    <w:r w:rsidRPr="00D34BCD">
      <w:rPr>
        <w:rFonts w:asciiTheme="majorHAnsi" w:hAnsiTheme="majorHAnsi"/>
        <w:color w:val="FFFFFF" w:themeColor="background1"/>
      </w:rPr>
      <w:ptab w:relativeTo="margin" w:alignment="right" w:leader="none"/>
    </w:r>
    <w:r>
      <w:rPr>
        <w:rFonts w:asciiTheme="majorHAnsi" w:hAnsiTheme="majorHAnsi"/>
        <w:color w:val="FFFFFF" w:themeColor="background1"/>
      </w:rPr>
      <w:t>27 February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372" w:rsidRDefault="00FC6372" w:rsidP="00375BA2">
    <w:pPr>
      <w:pStyle w:val="Footer"/>
      <w:jc w:val="right"/>
    </w:pPr>
    <w:r>
      <w:t xml:space="preserve">Questionnaire on equity transparency - </w:t>
    </w:r>
    <w:sdt>
      <w:sdtPr>
        <w:id w:val="-137708163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C866CF">
          <w:rPr>
            <w:noProof/>
          </w:rPr>
          <w:t>6</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372" w:rsidRDefault="00FC6372" w:rsidP="007E7997">
      <w:pPr>
        <w:spacing w:line="240" w:lineRule="auto"/>
      </w:pPr>
      <w:r>
        <w:separator/>
      </w:r>
    </w:p>
  </w:footnote>
  <w:footnote w:type="continuationSeparator" w:id="0">
    <w:p w:rsidR="00FC6372" w:rsidRDefault="00FC6372" w:rsidP="007E7997">
      <w:pPr>
        <w:spacing w:line="240" w:lineRule="auto"/>
      </w:pPr>
      <w:r>
        <w:continuationSeparator/>
      </w:r>
    </w:p>
  </w:footnote>
  <w:footnote w:id="1">
    <w:p w:rsidR="00FC6372" w:rsidRDefault="00FC6372" w:rsidP="00AD013C">
      <w:pPr>
        <w:pStyle w:val="FootnoteText"/>
      </w:pPr>
      <w:r>
        <w:rPr>
          <w:rStyle w:val="FootnoteReference"/>
        </w:rPr>
        <w:footnoteRef/>
      </w:r>
      <w:r>
        <w:t xml:space="preserve"> </w:t>
      </w:r>
      <w:proofErr w:type="gramStart"/>
      <w:r>
        <w:t>Optional.</w:t>
      </w:r>
      <w:proofErr w:type="gramEnd"/>
      <w:r>
        <w:t xml:space="preserve"> This information is relevant for ESMA to segment the responses provided according to the size of the respondent. </w:t>
      </w:r>
      <w:r w:rsidR="003B4C02">
        <w:t>Please provide your responses considering the overall activity of the firm at the group level.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372" w:rsidRDefault="00FC6372">
    <w:pPr>
      <w:pStyle w:val="Header"/>
    </w:pPr>
    <w:r>
      <w:rPr>
        <w:noProof/>
        <w:lang w:eastAsia="en-GB"/>
      </w:rPr>
      <w:drawing>
        <wp:anchor distT="0" distB="0" distL="114300" distR="114300" simplePos="0" relativeHeight="251661312" behindDoc="0" locked="0" layoutInCell="1" allowOverlap="1" wp14:anchorId="2E0F12F3" wp14:editId="1356D024">
          <wp:simplePos x="0" y="0"/>
          <wp:positionH relativeFrom="page">
            <wp:posOffset>366395</wp:posOffset>
          </wp:positionH>
          <wp:positionV relativeFrom="page">
            <wp:posOffset>372745</wp:posOffset>
          </wp:positionV>
          <wp:extent cx="2209800" cy="904875"/>
          <wp:effectExtent l="0" t="0" r="0" b="9525"/>
          <wp:wrapNone/>
          <wp:docPr id="1" name="Picture 1" descr="esma_8_V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sma_8_V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9048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1" locked="0" layoutInCell="1" allowOverlap="1" wp14:anchorId="047BC315" wp14:editId="1AF7B37B">
          <wp:simplePos x="0" y="0"/>
          <wp:positionH relativeFrom="page">
            <wp:align>right</wp:align>
          </wp:positionH>
          <wp:positionV relativeFrom="page">
            <wp:align>bottom</wp:align>
          </wp:positionV>
          <wp:extent cx="7560310" cy="6800850"/>
          <wp:effectExtent l="0" t="0" r="2540" b="0"/>
          <wp:wrapNone/>
          <wp:docPr id="3" name="Picture 3" descr="report_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eport_d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68008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372" w:rsidRDefault="00FC6372" w:rsidP="00B50534">
    <w:pPr>
      <w:pStyle w:val="Header"/>
      <w:jc w:val="right"/>
      <w:rPr>
        <w:b/>
        <w:color w:val="FF0000"/>
      </w:rPr>
    </w:pPr>
  </w:p>
  <w:p w:rsidR="00FC6372" w:rsidRDefault="00FC6372" w:rsidP="00B50534">
    <w:pPr>
      <w:pStyle w:val="Header"/>
      <w:jc w:val="right"/>
      <w:rPr>
        <w:b/>
        <w:color w:val="FF0000"/>
      </w:rPr>
    </w:pPr>
    <w:r w:rsidRPr="008D5F86">
      <w:rPr>
        <w:rFonts w:ascii="Arial" w:hAnsi="Arial" w:cs="Arial"/>
        <w:noProof/>
        <w:lang w:eastAsia="en-GB"/>
      </w:rPr>
      <mc:AlternateContent>
        <mc:Choice Requires="wps">
          <w:drawing>
            <wp:anchor distT="0" distB="0" distL="114300" distR="114300" simplePos="0" relativeHeight="251672576" behindDoc="0" locked="0" layoutInCell="1" allowOverlap="1" wp14:anchorId="01F532E2" wp14:editId="36ADB0B7">
              <wp:simplePos x="0" y="0"/>
              <wp:positionH relativeFrom="page">
                <wp:posOffset>1594061</wp:posOffset>
              </wp:positionH>
              <wp:positionV relativeFrom="page">
                <wp:posOffset>461010</wp:posOffset>
              </wp:positionV>
              <wp:extent cx="0" cy="558165"/>
              <wp:effectExtent l="14605" t="12065" r="13970" b="10795"/>
              <wp:wrapNone/>
              <wp:docPr id="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rgbClr val="28358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5.5pt,36.3pt" to="125.5pt,8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" strokecolor="#283583" strokeweight="1pt">
              <w10:wrap anchorx="page" anchory="page"/>
            </v:line>
          </w:pict>
        </mc:Fallback>
      </mc:AlternateContent>
    </w:r>
  </w:p>
  <w:p w:rsidR="00FC6372" w:rsidRPr="00B50534" w:rsidRDefault="00FC6372" w:rsidP="00B50534">
    <w:pPr>
      <w:pStyle w:val="Header"/>
      <w:jc w:val="right"/>
      <w:rPr>
        <w:b/>
        <w:color w:val="FF0000"/>
      </w:rPr>
    </w:pPr>
    <w:r w:rsidRPr="0038331A">
      <w:rPr>
        <w:b/>
        <w:noProof/>
        <w:color w:val="FF0000"/>
        <w:sz w:val="20"/>
        <w:lang w:eastAsia="en-GB"/>
      </w:rPr>
      <w:drawing>
        <wp:anchor distT="0" distB="0" distL="114300" distR="114300" simplePos="0" relativeHeight="251668480" behindDoc="0" locked="0" layoutInCell="1" allowOverlap="1" wp14:anchorId="40612131" wp14:editId="694334EE">
          <wp:simplePos x="0" y="0"/>
          <wp:positionH relativeFrom="page">
            <wp:posOffset>899795</wp:posOffset>
          </wp:positionH>
          <wp:positionV relativeFrom="page">
            <wp:posOffset>448945</wp:posOffset>
          </wp:positionV>
          <wp:extent cx="561975" cy="561975"/>
          <wp:effectExtent l="0" t="0" r="9525" b="9525"/>
          <wp:wrapNone/>
          <wp:docPr id="7" name="Picture 7" descr="esma_8_V3_no_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sma_8_V3_no_clai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E141F"/>
    <w:multiLevelType w:val="hybridMultilevel"/>
    <w:tmpl w:val="25BAB1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8806DE5"/>
    <w:multiLevelType w:val="multilevel"/>
    <w:tmpl w:val="7F2AD2EE"/>
    <w:lvl w:ilvl="0">
      <w:start w:val="1"/>
      <w:numFmt w:val="decimal"/>
      <w:pStyle w:val="Title1"/>
      <w:lvlText w:val="%1."/>
      <w:lvlJc w:val="left"/>
      <w:pPr>
        <w:ind w:left="360" w:hanging="360"/>
      </w:pPr>
    </w:lvl>
    <w:lvl w:ilvl="1">
      <w:start w:val="1"/>
      <w:numFmt w:val="decimal"/>
      <w:pStyle w:val="Title2"/>
      <w:lvlText w:val="%1.%2."/>
      <w:lvlJc w:val="left"/>
      <w:pPr>
        <w:ind w:left="792" w:hanging="432"/>
      </w:pPr>
    </w:lvl>
    <w:lvl w:ilvl="2">
      <w:start w:val="1"/>
      <w:numFmt w:val="decimal"/>
      <w:lvlText w:val="%1.%2.%3."/>
      <w:lvlJc w:val="left"/>
      <w:pPr>
        <w:ind w:left="1224" w:hanging="504"/>
      </w:pPr>
    </w:lvl>
    <w:lvl w:ilvl="3">
      <w:start w:val="1"/>
      <w:numFmt w:val="decimal"/>
      <w:pStyle w:val="Title3"/>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B9E089E"/>
    <w:multiLevelType w:val="hybridMultilevel"/>
    <w:tmpl w:val="87960D64"/>
    <w:lvl w:ilvl="0" w:tplc="4F30587E">
      <w:start w:val="1"/>
      <w:numFmt w:val="lowerLetter"/>
      <w:pStyle w:val="Heading5"/>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nsid w:val="44261A85"/>
    <w:multiLevelType w:val="hybridMultilevel"/>
    <w:tmpl w:val="5A5CEE6E"/>
    <w:lvl w:ilvl="0" w:tplc="0F768706">
      <w:start w:val="1"/>
      <w:numFmt w:val="decimal"/>
      <w:pStyle w:val="04aNumbering"/>
      <w:lvlText w:val="%1."/>
      <w:lvlJc w:val="left"/>
      <w:pPr>
        <w:tabs>
          <w:tab w:val="num" w:pos="284"/>
        </w:tabs>
        <w:ind w:left="284" w:hanging="284"/>
      </w:pPr>
      <w:rPr>
        <w:rFonts w:ascii="Georgia" w:hAnsi="Georgia" w:hint="default"/>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491F7F5F"/>
    <w:multiLevelType w:val="hybridMultilevel"/>
    <w:tmpl w:val="16062248"/>
    <w:lvl w:ilvl="0" w:tplc="8028F526">
      <w:start w:val="1"/>
      <w:numFmt w:val="bullet"/>
      <w:pStyle w:val="List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A8501C1"/>
    <w:multiLevelType w:val="multilevel"/>
    <w:tmpl w:val="96F002D4"/>
    <w:lvl w:ilvl="0">
      <w:start w:val="1"/>
      <w:numFmt w:val="decimal"/>
      <w:pStyle w:val="CPQuestions"/>
      <w:suff w:val="space"/>
      <w:lvlText w:val="Q%1."/>
      <w:lvlJc w:val="left"/>
      <w:pPr>
        <w:ind w:left="0" w:firstLine="0"/>
      </w:pPr>
      <w:rPr>
        <w:rFonts w:cs="Times New Roman" w:hint="default"/>
      </w:rPr>
    </w:lvl>
    <w:lvl w:ilvl="1">
      <w:start w:val="1"/>
      <w:numFmt w:val="decimal"/>
      <w:pStyle w:val="CPQuest2"/>
      <w:suff w:val="space"/>
      <w:lvlText w:val="(%2)"/>
      <w:lvlJc w:val="left"/>
      <w:pPr>
        <w:ind w:left="567"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6BAD1101"/>
    <w:multiLevelType w:val="multilevel"/>
    <w:tmpl w:val="073A8BF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6E271A2D"/>
    <w:multiLevelType w:val="multilevel"/>
    <w:tmpl w:val="7E924272"/>
    <w:lvl w:ilvl="0">
      <w:start w:val="2"/>
      <w:numFmt w:val="decimal"/>
      <w:pStyle w:val="CPTitle1"/>
      <w:lvlText w:val="%1."/>
      <w:lvlJc w:val="left"/>
      <w:pPr>
        <w:tabs>
          <w:tab w:val="num" w:pos="567"/>
        </w:tabs>
        <w:ind w:left="0" w:firstLine="0"/>
      </w:pPr>
      <w:rPr>
        <w:rFonts w:ascii="Arial" w:hAnsi="Arial" w:cs="Times New Roman" w:hint="default"/>
        <w:b/>
        <w:i w:val="0"/>
        <w:sz w:val="32"/>
      </w:rPr>
    </w:lvl>
    <w:lvl w:ilvl="1">
      <w:start w:val="1"/>
      <w:numFmt w:val="none"/>
      <w:lvlRestart w:val="0"/>
      <w:suff w:val="nothing"/>
      <w:lvlText w:val="%2"/>
      <w:lvlJc w:val="left"/>
      <w:pPr>
        <w:ind w:left="0" w:firstLine="0"/>
      </w:pPr>
    </w:lvl>
    <w:lvl w:ilvl="2">
      <w:start w:val="1"/>
      <w:numFmt w:val="decimal"/>
      <w:lvlRestart w:val="1"/>
      <w:pStyle w:val="CPTitle3"/>
      <w:lvlText w:val="%1.%3."/>
      <w:lvlJc w:val="left"/>
      <w:pPr>
        <w:tabs>
          <w:tab w:val="num" w:pos="567"/>
        </w:tabs>
        <w:ind w:left="0" w:firstLine="0"/>
      </w:pPr>
      <w:rPr>
        <w:rFonts w:ascii="Arial" w:hAnsi="Arial" w:cs="Times New Roman" w:hint="default"/>
        <w:b/>
        <w:i w:val="0"/>
        <w:sz w:val="28"/>
      </w:rPr>
    </w:lvl>
    <w:lvl w:ilvl="3">
      <w:start w:val="1"/>
      <w:numFmt w:val="none"/>
      <w:lvlRestart w:val="0"/>
      <w:pStyle w:val="CPTitle4"/>
      <w:suff w:val="nothing"/>
      <w:lvlText w:val=""/>
      <w:lvlJc w:val="left"/>
      <w:pPr>
        <w:ind w:left="0" w:firstLine="0"/>
      </w:pPr>
    </w:lvl>
    <w:lvl w:ilvl="4">
      <w:start w:val="1"/>
      <w:numFmt w:val="none"/>
      <w:lvlRestart w:val="0"/>
      <w:pStyle w:val="CPTitle5"/>
      <w:suff w:val="nothing"/>
      <w:lvlText w:val=""/>
      <w:lvlJc w:val="left"/>
      <w:pPr>
        <w:ind w:left="0" w:firstLine="0"/>
      </w:pPr>
    </w:lvl>
    <w:lvl w:ilvl="5">
      <w:start w:val="1"/>
      <w:numFmt w:val="none"/>
      <w:lvlRestart w:val="0"/>
      <w:pStyle w:val="CPTitle6"/>
      <w:suff w:val="nothing"/>
      <w:lvlText w:val=""/>
      <w:lvlJc w:val="left"/>
      <w:pPr>
        <w:ind w:left="0" w:firstLine="0"/>
      </w:pPr>
      <w:rPr>
        <w:rFonts w:ascii="Arial" w:hAnsi="Arial" w:cs="Times New Roman" w:hint="default"/>
        <w:sz w:val="22"/>
      </w:rPr>
    </w:lvl>
    <w:lvl w:ilvl="6">
      <w:start w:val="1"/>
      <w:numFmt w:val="decimal"/>
      <w:lvlRestart w:val="3"/>
      <w:pStyle w:val="CPNumPar"/>
      <w:lvlText w:val="%7."/>
      <w:lvlJc w:val="left"/>
      <w:pPr>
        <w:ind w:left="425" w:hanging="425"/>
      </w:pPr>
      <w:rPr>
        <w:rFonts w:ascii="Arial" w:hAnsi="Arial" w:cs="Times New Roman" w:hint="default"/>
        <w:sz w:val="22"/>
      </w:rPr>
    </w:lvl>
    <w:lvl w:ilvl="7">
      <w:start w:val="1"/>
      <w:numFmt w:val="lowerRoman"/>
      <w:pStyle w:val="CPisubtitles"/>
      <w:lvlText w:val="%8."/>
      <w:lvlJc w:val="left"/>
      <w:pPr>
        <w:ind w:left="851" w:hanging="426"/>
      </w:pPr>
      <w:rPr>
        <w:rFonts w:ascii="Arial" w:hAnsi="Arial" w:cs="Times New Roman" w:hint="default"/>
        <w:sz w:val="22"/>
      </w:rPr>
    </w:lvl>
    <w:lvl w:ilvl="8">
      <w:start w:val="1"/>
      <w:numFmt w:val="lowerLetter"/>
      <w:pStyle w:val="CPasubtitles"/>
      <w:lvlText w:val="%9."/>
      <w:lvlJc w:val="left"/>
      <w:pPr>
        <w:ind w:left="1276" w:hanging="425"/>
      </w:pPr>
      <w:rPr>
        <w:rFonts w:ascii="Arial" w:hAnsi="Arial" w:cs="Times New Roman" w:hint="default"/>
        <w:sz w:val="22"/>
      </w:rPr>
    </w:lvl>
  </w:abstractNum>
  <w:abstractNum w:abstractNumId="8">
    <w:nsid w:val="738F0CCB"/>
    <w:multiLevelType w:val="hybridMultilevel"/>
    <w:tmpl w:val="E6C00E5A"/>
    <w:lvl w:ilvl="0" w:tplc="DD48D12C">
      <w:start w:val="1"/>
      <w:numFmt w:val="decimal"/>
      <w:pStyle w:val="Questionstyle"/>
      <w:lvlText w:val="%1."/>
      <w:lvlJc w:val="left"/>
      <w:pPr>
        <w:ind w:left="720" w:hanging="360"/>
      </w:pPr>
      <w:rPr>
        <w:rFonts w:asciiTheme="minorHAnsi" w:hAnsiTheme="minorHAnsi" w:cstheme="minorHAnsi" w:hint="default"/>
        <w:b/>
        <w:i w:val="0"/>
        <w:color w:val="auto"/>
        <w:sz w:val="22"/>
        <w:szCs w:val="22"/>
      </w:rPr>
    </w:lvl>
    <w:lvl w:ilvl="1" w:tplc="6EE840F0">
      <w:start w:val="1"/>
      <w:numFmt w:val="lowerLetter"/>
      <w:pStyle w:val="q2"/>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
  </w:num>
  <w:num w:numId="3">
    <w:abstractNumId w:val="6"/>
  </w:num>
  <w:num w:numId="4">
    <w:abstractNumId w:val="2"/>
  </w:num>
  <w:num w:numId="5">
    <w:abstractNumId w:val="3"/>
  </w:num>
  <w:num w:numId="6">
    <w:abstractNumId w:val="7"/>
  </w:num>
  <w:num w:numId="7">
    <w:abstractNumId w:val="5"/>
  </w:num>
  <w:num w:numId="8">
    <w:abstractNumId w:val="8"/>
  </w:num>
  <w:num w:numId="9">
    <w:abstractNumId w:val="0"/>
  </w:num>
  <w:num w:numId="10">
    <w:abstractNumId w:val="8"/>
    <w:lvlOverride w:ilvl="0">
      <w:startOverride w:val="1"/>
    </w:lvlOverride>
  </w:num>
  <w:num w:numId="11">
    <w:abstractNumId w:val="8"/>
    <w:lvlOverride w:ilvl="0">
      <w:startOverride w:val="1"/>
    </w:lvlOverride>
  </w:num>
  <w:num w:numId="12">
    <w:abstractNumId w:val="8"/>
    <w:lvlOverride w:ilvl="0">
      <w:startOverride w:val="1"/>
    </w:lvlOverride>
  </w:num>
  <w:num w:numId="13">
    <w:abstractNumId w:val="4"/>
  </w:num>
  <w:num w:numId="14">
    <w:abstractNumId w:val="8"/>
    <w:lvlOverride w:ilvl="0">
      <w:startOverride w:val="1"/>
    </w:lvlOverride>
  </w:num>
  <w:num w:numId="15">
    <w:abstractNumId w:val="8"/>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ocumentProtection w:edit="readOnly" w:enforcement="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2A5"/>
    <w:rsid w:val="00002BC6"/>
    <w:rsid w:val="00012D68"/>
    <w:rsid w:val="00017A86"/>
    <w:rsid w:val="00020300"/>
    <w:rsid w:val="00022886"/>
    <w:rsid w:val="00025DC7"/>
    <w:rsid w:val="00032A45"/>
    <w:rsid w:val="000358C9"/>
    <w:rsid w:val="000372BF"/>
    <w:rsid w:val="0004006C"/>
    <w:rsid w:val="00043A91"/>
    <w:rsid w:val="00044C5A"/>
    <w:rsid w:val="0004775D"/>
    <w:rsid w:val="0005146D"/>
    <w:rsid w:val="0005509E"/>
    <w:rsid w:val="000615B9"/>
    <w:rsid w:val="000632C2"/>
    <w:rsid w:val="0006528D"/>
    <w:rsid w:val="00083775"/>
    <w:rsid w:val="00084B52"/>
    <w:rsid w:val="000932BC"/>
    <w:rsid w:val="000A3D10"/>
    <w:rsid w:val="000B328D"/>
    <w:rsid w:val="000B5D3D"/>
    <w:rsid w:val="000C0CE0"/>
    <w:rsid w:val="000C47EE"/>
    <w:rsid w:val="000D1038"/>
    <w:rsid w:val="000D3204"/>
    <w:rsid w:val="000E4012"/>
    <w:rsid w:val="000F1248"/>
    <w:rsid w:val="000F4C39"/>
    <w:rsid w:val="00116253"/>
    <w:rsid w:val="001267D3"/>
    <w:rsid w:val="00130EF9"/>
    <w:rsid w:val="001319C7"/>
    <w:rsid w:val="00136584"/>
    <w:rsid w:val="001429DB"/>
    <w:rsid w:val="00144AAD"/>
    <w:rsid w:val="00145C4D"/>
    <w:rsid w:val="00147874"/>
    <w:rsid w:val="0015456B"/>
    <w:rsid w:val="00162A51"/>
    <w:rsid w:val="00164242"/>
    <w:rsid w:val="00166298"/>
    <w:rsid w:val="001679B7"/>
    <w:rsid w:val="0017551B"/>
    <w:rsid w:val="0017613C"/>
    <w:rsid w:val="00192A12"/>
    <w:rsid w:val="001930E0"/>
    <w:rsid w:val="00194CDE"/>
    <w:rsid w:val="001B2151"/>
    <w:rsid w:val="001B3CFF"/>
    <w:rsid w:val="001B4996"/>
    <w:rsid w:val="001B61DA"/>
    <w:rsid w:val="001C1723"/>
    <w:rsid w:val="001C45D7"/>
    <w:rsid w:val="001C6FC1"/>
    <w:rsid w:val="001D17F4"/>
    <w:rsid w:val="001D47A5"/>
    <w:rsid w:val="001F1AF8"/>
    <w:rsid w:val="001F3D9D"/>
    <w:rsid w:val="001F6608"/>
    <w:rsid w:val="00207A6F"/>
    <w:rsid w:val="00215AD5"/>
    <w:rsid w:val="00216108"/>
    <w:rsid w:val="00230A8C"/>
    <w:rsid w:val="00247B19"/>
    <w:rsid w:val="00251941"/>
    <w:rsid w:val="0025717D"/>
    <w:rsid w:val="002574D1"/>
    <w:rsid w:val="00257B9F"/>
    <w:rsid w:val="002629CC"/>
    <w:rsid w:val="002641DA"/>
    <w:rsid w:val="00276A7D"/>
    <w:rsid w:val="002804C7"/>
    <w:rsid w:val="00287C8F"/>
    <w:rsid w:val="00296EA1"/>
    <w:rsid w:val="002A4024"/>
    <w:rsid w:val="002B1679"/>
    <w:rsid w:val="002C78CA"/>
    <w:rsid w:val="002D6893"/>
    <w:rsid w:val="002E1C11"/>
    <w:rsid w:val="002F4859"/>
    <w:rsid w:val="002F48AF"/>
    <w:rsid w:val="00314117"/>
    <w:rsid w:val="00317EDF"/>
    <w:rsid w:val="00320372"/>
    <w:rsid w:val="003279E7"/>
    <w:rsid w:val="0033324D"/>
    <w:rsid w:val="0033655E"/>
    <w:rsid w:val="003454ED"/>
    <w:rsid w:val="00353252"/>
    <w:rsid w:val="0036665A"/>
    <w:rsid w:val="00366D42"/>
    <w:rsid w:val="00375BA2"/>
    <w:rsid w:val="0038331A"/>
    <w:rsid w:val="003835D3"/>
    <w:rsid w:val="003950C1"/>
    <w:rsid w:val="003A247F"/>
    <w:rsid w:val="003B4C02"/>
    <w:rsid w:val="003C1D1A"/>
    <w:rsid w:val="003C4EB5"/>
    <w:rsid w:val="003D0A19"/>
    <w:rsid w:val="003D1BA2"/>
    <w:rsid w:val="003D5879"/>
    <w:rsid w:val="003E2AB2"/>
    <w:rsid w:val="003F175B"/>
    <w:rsid w:val="003F39B1"/>
    <w:rsid w:val="003F403A"/>
    <w:rsid w:val="003F60F5"/>
    <w:rsid w:val="0041172F"/>
    <w:rsid w:val="00413344"/>
    <w:rsid w:val="00435FE9"/>
    <w:rsid w:val="00445696"/>
    <w:rsid w:val="00446E69"/>
    <w:rsid w:val="00447404"/>
    <w:rsid w:val="00455213"/>
    <w:rsid w:val="0047037C"/>
    <w:rsid w:val="00484BC5"/>
    <w:rsid w:val="00486D05"/>
    <w:rsid w:val="00487944"/>
    <w:rsid w:val="0049269F"/>
    <w:rsid w:val="00494F43"/>
    <w:rsid w:val="004A2DF2"/>
    <w:rsid w:val="004B6DF6"/>
    <w:rsid w:val="004D1F2E"/>
    <w:rsid w:val="004D5894"/>
    <w:rsid w:val="004D5FE1"/>
    <w:rsid w:val="004F7B0F"/>
    <w:rsid w:val="00502963"/>
    <w:rsid w:val="0050513E"/>
    <w:rsid w:val="0051087E"/>
    <w:rsid w:val="00514FA3"/>
    <w:rsid w:val="0051633A"/>
    <w:rsid w:val="00526E5D"/>
    <w:rsid w:val="005324A4"/>
    <w:rsid w:val="00532D0E"/>
    <w:rsid w:val="00543365"/>
    <w:rsid w:val="00565193"/>
    <w:rsid w:val="00565E05"/>
    <w:rsid w:val="0057799E"/>
    <w:rsid w:val="00577C33"/>
    <w:rsid w:val="00590FA4"/>
    <w:rsid w:val="0059703C"/>
    <w:rsid w:val="0059717B"/>
    <w:rsid w:val="005A7C09"/>
    <w:rsid w:val="005B6B12"/>
    <w:rsid w:val="005B701D"/>
    <w:rsid w:val="005C6FFC"/>
    <w:rsid w:val="005C774B"/>
    <w:rsid w:val="005D1935"/>
    <w:rsid w:val="005D2DE7"/>
    <w:rsid w:val="005D354E"/>
    <w:rsid w:val="005D6DB8"/>
    <w:rsid w:val="005E16F0"/>
    <w:rsid w:val="005E7969"/>
    <w:rsid w:val="0063565E"/>
    <w:rsid w:val="00636832"/>
    <w:rsid w:val="00636E02"/>
    <w:rsid w:val="006404C2"/>
    <w:rsid w:val="00641B08"/>
    <w:rsid w:val="00642297"/>
    <w:rsid w:val="006430B5"/>
    <w:rsid w:val="0064488E"/>
    <w:rsid w:val="00644A34"/>
    <w:rsid w:val="006510C9"/>
    <w:rsid w:val="00662882"/>
    <w:rsid w:val="006634DE"/>
    <w:rsid w:val="006653B6"/>
    <w:rsid w:val="00665A7C"/>
    <w:rsid w:val="00671363"/>
    <w:rsid w:val="00676BF1"/>
    <w:rsid w:val="006956BE"/>
    <w:rsid w:val="00696D66"/>
    <w:rsid w:val="006A6B88"/>
    <w:rsid w:val="006A7A10"/>
    <w:rsid w:val="006B0DA4"/>
    <w:rsid w:val="006B1B6B"/>
    <w:rsid w:val="006D48A6"/>
    <w:rsid w:val="006E2468"/>
    <w:rsid w:val="006E39E4"/>
    <w:rsid w:val="006E5C09"/>
    <w:rsid w:val="006F53E8"/>
    <w:rsid w:val="00706072"/>
    <w:rsid w:val="00712CE1"/>
    <w:rsid w:val="0071340E"/>
    <w:rsid w:val="00735E30"/>
    <w:rsid w:val="00737CE2"/>
    <w:rsid w:val="007411BA"/>
    <w:rsid w:val="00742AEC"/>
    <w:rsid w:val="00754B57"/>
    <w:rsid w:val="007576AB"/>
    <w:rsid w:val="00757AEB"/>
    <w:rsid w:val="00776B42"/>
    <w:rsid w:val="007820AC"/>
    <w:rsid w:val="007865AA"/>
    <w:rsid w:val="007917D7"/>
    <w:rsid w:val="00797E0C"/>
    <w:rsid w:val="007A4037"/>
    <w:rsid w:val="007B13E4"/>
    <w:rsid w:val="007B35BB"/>
    <w:rsid w:val="007D005E"/>
    <w:rsid w:val="007E6562"/>
    <w:rsid w:val="007E7997"/>
    <w:rsid w:val="007F0C80"/>
    <w:rsid w:val="007F5BAE"/>
    <w:rsid w:val="00802A78"/>
    <w:rsid w:val="0081400E"/>
    <w:rsid w:val="00830D00"/>
    <w:rsid w:val="00834248"/>
    <w:rsid w:val="00846692"/>
    <w:rsid w:val="00850228"/>
    <w:rsid w:val="00851505"/>
    <w:rsid w:val="00867DB2"/>
    <w:rsid w:val="00885898"/>
    <w:rsid w:val="0089075A"/>
    <w:rsid w:val="008C544E"/>
    <w:rsid w:val="008C5560"/>
    <w:rsid w:val="008C767A"/>
    <w:rsid w:val="008D0597"/>
    <w:rsid w:val="008D0754"/>
    <w:rsid w:val="008D1210"/>
    <w:rsid w:val="008D479F"/>
    <w:rsid w:val="008D5C28"/>
    <w:rsid w:val="008F5C09"/>
    <w:rsid w:val="0090415B"/>
    <w:rsid w:val="0091683C"/>
    <w:rsid w:val="009243C8"/>
    <w:rsid w:val="00937540"/>
    <w:rsid w:val="009404DF"/>
    <w:rsid w:val="00940EFD"/>
    <w:rsid w:val="009412C0"/>
    <w:rsid w:val="00944F13"/>
    <w:rsid w:val="00953D99"/>
    <w:rsid w:val="009550FA"/>
    <w:rsid w:val="0095583E"/>
    <w:rsid w:val="009663D9"/>
    <w:rsid w:val="00973921"/>
    <w:rsid w:val="00976E18"/>
    <w:rsid w:val="0098162D"/>
    <w:rsid w:val="00982357"/>
    <w:rsid w:val="00985FE5"/>
    <w:rsid w:val="00992BB1"/>
    <w:rsid w:val="0099526D"/>
    <w:rsid w:val="009A053C"/>
    <w:rsid w:val="009B1B30"/>
    <w:rsid w:val="009B58E0"/>
    <w:rsid w:val="009C7694"/>
    <w:rsid w:val="009D4F4F"/>
    <w:rsid w:val="009D7294"/>
    <w:rsid w:val="009E28F0"/>
    <w:rsid w:val="009E3A79"/>
    <w:rsid w:val="009E5107"/>
    <w:rsid w:val="009F16F9"/>
    <w:rsid w:val="009F2138"/>
    <w:rsid w:val="009F4325"/>
    <w:rsid w:val="00A00392"/>
    <w:rsid w:val="00A026A4"/>
    <w:rsid w:val="00A05D67"/>
    <w:rsid w:val="00A10F18"/>
    <w:rsid w:val="00A15572"/>
    <w:rsid w:val="00A37664"/>
    <w:rsid w:val="00A410CC"/>
    <w:rsid w:val="00A42B43"/>
    <w:rsid w:val="00A501F5"/>
    <w:rsid w:val="00A53AF0"/>
    <w:rsid w:val="00A61C93"/>
    <w:rsid w:val="00A70757"/>
    <w:rsid w:val="00A800EF"/>
    <w:rsid w:val="00A91D91"/>
    <w:rsid w:val="00AA0410"/>
    <w:rsid w:val="00AA054E"/>
    <w:rsid w:val="00AA325B"/>
    <w:rsid w:val="00AB0EAF"/>
    <w:rsid w:val="00AB1CE7"/>
    <w:rsid w:val="00AB7542"/>
    <w:rsid w:val="00AC6B80"/>
    <w:rsid w:val="00AC79E0"/>
    <w:rsid w:val="00AD013C"/>
    <w:rsid w:val="00AD3142"/>
    <w:rsid w:val="00AD5CB0"/>
    <w:rsid w:val="00AD5ED0"/>
    <w:rsid w:val="00AD7CCA"/>
    <w:rsid w:val="00AE4FC7"/>
    <w:rsid w:val="00AE6C93"/>
    <w:rsid w:val="00AF32D9"/>
    <w:rsid w:val="00AF3B7F"/>
    <w:rsid w:val="00AF4DDB"/>
    <w:rsid w:val="00AF5BB7"/>
    <w:rsid w:val="00AF7BFB"/>
    <w:rsid w:val="00B006AF"/>
    <w:rsid w:val="00B04283"/>
    <w:rsid w:val="00B11730"/>
    <w:rsid w:val="00B15381"/>
    <w:rsid w:val="00B15C0B"/>
    <w:rsid w:val="00B17AF3"/>
    <w:rsid w:val="00B211CB"/>
    <w:rsid w:val="00B264D0"/>
    <w:rsid w:val="00B27499"/>
    <w:rsid w:val="00B40D81"/>
    <w:rsid w:val="00B50534"/>
    <w:rsid w:val="00B52E10"/>
    <w:rsid w:val="00B655D1"/>
    <w:rsid w:val="00B77AB6"/>
    <w:rsid w:val="00B83FDB"/>
    <w:rsid w:val="00B91B6E"/>
    <w:rsid w:val="00B93899"/>
    <w:rsid w:val="00B944A7"/>
    <w:rsid w:val="00BA3CBC"/>
    <w:rsid w:val="00BB449C"/>
    <w:rsid w:val="00BB6ED7"/>
    <w:rsid w:val="00BC1869"/>
    <w:rsid w:val="00BC2561"/>
    <w:rsid w:val="00BC422A"/>
    <w:rsid w:val="00BC520F"/>
    <w:rsid w:val="00BD5D33"/>
    <w:rsid w:val="00BE225E"/>
    <w:rsid w:val="00BF25CD"/>
    <w:rsid w:val="00C023BB"/>
    <w:rsid w:val="00C0358F"/>
    <w:rsid w:val="00C035F1"/>
    <w:rsid w:val="00C036CF"/>
    <w:rsid w:val="00C0696A"/>
    <w:rsid w:val="00C15422"/>
    <w:rsid w:val="00C212A5"/>
    <w:rsid w:val="00C23899"/>
    <w:rsid w:val="00C2677D"/>
    <w:rsid w:val="00C47F12"/>
    <w:rsid w:val="00C70979"/>
    <w:rsid w:val="00C73FE3"/>
    <w:rsid w:val="00C866CF"/>
    <w:rsid w:val="00C95BA0"/>
    <w:rsid w:val="00C978C6"/>
    <w:rsid w:val="00CA2CAB"/>
    <w:rsid w:val="00CB0EE3"/>
    <w:rsid w:val="00CB3CA2"/>
    <w:rsid w:val="00CB50EF"/>
    <w:rsid w:val="00CB791A"/>
    <w:rsid w:val="00CC0B5C"/>
    <w:rsid w:val="00CC1EB6"/>
    <w:rsid w:val="00CD47B2"/>
    <w:rsid w:val="00CE49F8"/>
    <w:rsid w:val="00CF7DE7"/>
    <w:rsid w:val="00D06090"/>
    <w:rsid w:val="00D0674E"/>
    <w:rsid w:val="00D129A2"/>
    <w:rsid w:val="00D14F6A"/>
    <w:rsid w:val="00D22F2F"/>
    <w:rsid w:val="00D41057"/>
    <w:rsid w:val="00D46275"/>
    <w:rsid w:val="00D50816"/>
    <w:rsid w:val="00D569AD"/>
    <w:rsid w:val="00D6069E"/>
    <w:rsid w:val="00D62A16"/>
    <w:rsid w:val="00D73338"/>
    <w:rsid w:val="00D77E5B"/>
    <w:rsid w:val="00D81346"/>
    <w:rsid w:val="00D87B09"/>
    <w:rsid w:val="00D90283"/>
    <w:rsid w:val="00D95517"/>
    <w:rsid w:val="00D978C6"/>
    <w:rsid w:val="00DB380D"/>
    <w:rsid w:val="00DB68E5"/>
    <w:rsid w:val="00DB7CE1"/>
    <w:rsid w:val="00DC0D7D"/>
    <w:rsid w:val="00DC4A5F"/>
    <w:rsid w:val="00DD5709"/>
    <w:rsid w:val="00DD7A92"/>
    <w:rsid w:val="00DD7AC2"/>
    <w:rsid w:val="00DF1BC3"/>
    <w:rsid w:val="00DF1ED8"/>
    <w:rsid w:val="00DF3785"/>
    <w:rsid w:val="00E05CAA"/>
    <w:rsid w:val="00E228C5"/>
    <w:rsid w:val="00E24D42"/>
    <w:rsid w:val="00E3456B"/>
    <w:rsid w:val="00E3795C"/>
    <w:rsid w:val="00E422AB"/>
    <w:rsid w:val="00E5768F"/>
    <w:rsid w:val="00E640E2"/>
    <w:rsid w:val="00E75CA3"/>
    <w:rsid w:val="00E76A93"/>
    <w:rsid w:val="00E90342"/>
    <w:rsid w:val="00E9409D"/>
    <w:rsid w:val="00E94DBF"/>
    <w:rsid w:val="00EA0807"/>
    <w:rsid w:val="00EA1C65"/>
    <w:rsid w:val="00EA2103"/>
    <w:rsid w:val="00EB13A7"/>
    <w:rsid w:val="00EB2E58"/>
    <w:rsid w:val="00EC2C93"/>
    <w:rsid w:val="00EC6BD8"/>
    <w:rsid w:val="00ED10C0"/>
    <w:rsid w:val="00ED407C"/>
    <w:rsid w:val="00ED74D7"/>
    <w:rsid w:val="00EF2E8B"/>
    <w:rsid w:val="00EF667D"/>
    <w:rsid w:val="00F0128A"/>
    <w:rsid w:val="00F1183A"/>
    <w:rsid w:val="00F226E0"/>
    <w:rsid w:val="00F35043"/>
    <w:rsid w:val="00F401BC"/>
    <w:rsid w:val="00F40B10"/>
    <w:rsid w:val="00F465F9"/>
    <w:rsid w:val="00F53CBE"/>
    <w:rsid w:val="00F5412D"/>
    <w:rsid w:val="00F6145C"/>
    <w:rsid w:val="00F63AA6"/>
    <w:rsid w:val="00F66B26"/>
    <w:rsid w:val="00F67EBD"/>
    <w:rsid w:val="00F80FAB"/>
    <w:rsid w:val="00F83195"/>
    <w:rsid w:val="00FA113F"/>
    <w:rsid w:val="00FA6A4B"/>
    <w:rsid w:val="00FB24ED"/>
    <w:rsid w:val="00FB5209"/>
    <w:rsid w:val="00FC346B"/>
    <w:rsid w:val="00FC51DB"/>
    <w:rsid w:val="00FC6372"/>
    <w:rsid w:val="00FE0BD8"/>
    <w:rsid w:val="00FE326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nl-BE"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F18"/>
    <w:pPr>
      <w:spacing w:after="0" w:line="276" w:lineRule="auto"/>
      <w:jc w:val="both"/>
    </w:pPr>
    <w:rPr>
      <w:sz w:val="22"/>
      <w:lang w:val="en-GB"/>
    </w:rPr>
  </w:style>
  <w:style w:type="paragraph" w:styleId="Heading1">
    <w:name w:val="heading 1"/>
    <w:basedOn w:val="Normal"/>
    <w:next w:val="Normal"/>
    <w:link w:val="Heading1Char"/>
    <w:uiPriority w:val="9"/>
    <w:qFormat/>
    <w:rsid w:val="00FE0BD8"/>
    <w:pPr>
      <w:keepNext/>
      <w:keepLines/>
      <w:numPr>
        <w:numId w:val="3"/>
      </w:numPr>
      <w:spacing w:before="320"/>
      <w:ind w:left="431" w:hanging="431"/>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unhideWhenUsed/>
    <w:qFormat/>
    <w:rsid w:val="00B11730"/>
    <w:pPr>
      <w:keepNext/>
      <w:keepLines/>
      <w:numPr>
        <w:ilvl w:val="1"/>
        <w:numId w:val="3"/>
      </w:numPr>
      <w:spacing w:before="320"/>
      <w:ind w:left="578" w:hanging="578"/>
      <w:outlineLvl w:val="1"/>
    </w:pPr>
    <w:rPr>
      <w:rFonts w:asciiTheme="majorHAnsi" w:eastAsiaTheme="majorEastAsia" w:hAnsiTheme="majorHAnsi" w:cstheme="majorBidi"/>
      <w:b/>
      <w:sz w:val="28"/>
      <w:szCs w:val="28"/>
    </w:rPr>
  </w:style>
  <w:style w:type="paragraph" w:styleId="Heading3">
    <w:name w:val="heading 3"/>
    <w:basedOn w:val="Normal"/>
    <w:next w:val="Normal"/>
    <w:link w:val="Heading3Char"/>
    <w:uiPriority w:val="9"/>
    <w:unhideWhenUsed/>
    <w:qFormat/>
    <w:rsid w:val="00020300"/>
    <w:pPr>
      <w:keepNext/>
      <w:keepLines/>
      <w:numPr>
        <w:ilvl w:val="2"/>
        <w:numId w:val="3"/>
      </w:numPr>
      <w:spacing w:before="320"/>
      <w:outlineLvl w:val="2"/>
    </w:pPr>
    <w:rPr>
      <w:rFonts w:asciiTheme="majorHAnsi" w:eastAsiaTheme="majorEastAsia" w:hAnsiTheme="majorHAnsi" w:cstheme="majorBidi"/>
      <w:sz w:val="24"/>
      <w:szCs w:val="24"/>
    </w:rPr>
  </w:style>
  <w:style w:type="paragraph" w:styleId="Heading4">
    <w:name w:val="heading 4"/>
    <w:basedOn w:val="Normal"/>
    <w:next w:val="Normal"/>
    <w:link w:val="Heading4Char"/>
    <w:uiPriority w:val="9"/>
    <w:unhideWhenUsed/>
    <w:qFormat/>
    <w:rsid w:val="00020300"/>
    <w:pPr>
      <w:keepNext/>
      <w:keepLines/>
      <w:numPr>
        <w:ilvl w:val="3"/>
        <w:numId w:val="3"/>
      </w:numPr>
      <w:spacing w:before="320"/>
      <w:ind w:left="862" w:hanging="862"/>
      <w:outlineLvl w:val="3"/>
    </w:pPr>
    <w:rPr>
      <w:rFonts w:asciiTheme="majorHAnsi" w:eastAsiaTheme="majorEastAsia" w:hAnsiTheme="majorHAnsi" w:cstheme="majorBidi"/>
      <w:szCs w:val="22"/>
    </w:rPr>
  </w:style>
  <w:style w:type="paragraph" w:styleId="Heading5">
    <w:name w:val="heading 5"/>
    <w:basedOn w:val="Normal"/>
    <w:next w:val="Normal"/>
    <w:link w:val="Heading5Char"/>
    <w:uiPriority w:val="9"/>
    <w:unhideWhenUsed/>
    <w:qFormat/>
    <w:rsid w:val="007E7997"/>
    <w:pPr>
      <w:keepNext/>
      <w:keepLines/>
      <w:numPr>
        <w:numId w:val="4"/>
      </w:numPr>
      <w:spacing w:before="40"/>
      <w:outlineLvl w:val="4"/>
    </w:pPr>
    <w:rPr>
      <w:rFonts w:asciiTheme="majorHAnsi" w:eastAsiaTheme="majorEastAsia" w:hAnsiTheme="majorHAnsi" w:cstheme="majorBidi"/>
      <w:szCs w:val="22"/>
    </w:rPr>
  </w:style>
  <w:style w:type="paragraph" w:styleId="Heading6">
    <w:name w:val="heading 6"/>
    <w:basedOn w:val="Normal"/>
    <w:next w:val="Normal"/>
    <w:link w:val="Heading6Char"/>
    <w:uiPriority w:val="9"/>
    <w:semiHidden/>
    <w:unhideWhenUsed/>
    <w:rsid w:val="00AA054E"/>
    <w:pPr>
      <w:keepNext/>
      <w:keepLines/>
      <w:numPr>
        <w:ilvl w:val="5"/>
        <w:numId w:val="3"/>
      </w:numPr>
      <w:spacing w:before="4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AA054E"/>
    <w:pPr>
      <w:keepNext/>
      <w:keepLines/>
      <w:numPr>
        <w:ilvl w:val="6"/>
        <w:numId w:val="3"/>
      </w:numPr>
      <w:spacing w:before="4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AA054E"/>
    <w:pPr>
      <w:keepNext/>
      <w:keepLines/>
      <w:numPr>
        <w:ilvl w:val="7"/>
        <w:numId w:val="3"/>
      </w:numPr>
      <w:spacing w:before="4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AA054E"/>
    <w:pPr>
      <w:keepNext/>
      <w:keepLines/>
      <w:numPr>
        <w:ilvl w:val="8"/>
        <w:numId w:val="3"/>
      </w:numPr>
      <w:spacing w:before="4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B6B12"/>
    <w:pPr>
      <w:spacing w:after="0" w:line="240" w:lineRule="auto"/>
    </w:pPr>
    <w:rPr>
      <w:lang w:val="en-GB"/>
    </w:rPr>
  </w:style>
  <w:style w:type="character" w:customStyle="1" w:styleId="Heading4Char">
    <w:name w:val="Heading 4 Char"/>
    <w:basedOn w:val="DefaultParagraphFont"/>
    <w:link w:val="Heading4"/>
    <w:uiPriority w:val="9"/>
    <w:rsid w:val="00020300"/>
    <w:rPr>
      <w:rFonts w:asciiTheme="majorHAnsi" w:eastAsiaTheme="majorEastAsia" w:hAnsiTheme="majorHAnsi" w:cstheme="majorBidi"/>
      <w:sz w:val="22"/>
      <w:szCs w:val="22"/>
      <w:lang w:val="en-GB"/>
    </w:rPr>
  </w:style>
  <w:style w:type="character" w:customStyle="1" w:styleId="Heading3Char">
    <w:name w:val="Heading 3 Char"/>
    <w:basedOn w:val="DefaultParagraphFont"/>
    <w:link w:val="Heading3"/>
    <w:uiPriority w:val="9"/>
    <w:rsid w:val="00020300"/>
    <w:rPr>
      <w:rFonts w:asciiTheme="majorHAnsi" w:eastAsiaTheme="majorEastAsia" w:hAnsiTheme="majorHAnsi" w:cstheme="majorBidi"/>
      <w:sz w:val="24"/>
      <w:szCs w:val="24"/>
      <w:lang w:val="en-GB"/>
    </w:rPr>
  </w:style>
  <w:style w:type="character" w:customStyle="1" w:styleId="Heading1Char">
    <w:name w:val="Heading 1 Char"/>
    <w:basedOn w:val="DefaultParagraphFont"/>
    <w:link w:val="Heading1"/>
    <w:uiPriority w:val="9"/>
    <w:rsid w:val="00FE0BD8"/>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B11730"/>
    <w:rPr>
      <w:rFonts w:asciiTheme="majorHAnsi" w:eastAsiaTheme="majorEastAsia" w:hAnsiTheme="majorHAnsi" w:cstheme="majorBidi"/>
      <w:b/>
      <w:sz w:val="28"/>
      <w:szCs w:val="28"/>
      <w:lang w:val="en-GB"/>
    </w:rPr>
  </w:style>
  <w:style w:type="paragraph" w:customStyle="1" w:styleId="Subtitle1">
    <w:name w:val="Subtitle1"/>
    <w:basedOn w:val="Normal"/>
    <w:link w:val="Subtitle1Char"/>
    <w:autoRedefine/>
    <w:rsid w:val="003C4EB5"/>
    <w:pPr>
      <w:tabs>
        <w:tab w:val="left" w:pos="414"/>
      </w:tabs>
    </w:pPr>
    <w:rPr>
      <w:b/>
    </w:rPr>
  </w:style>
  <w:style w:type="character" w:customStyle="1" w:styleId="Subtitle1Char">
    <w:name w:val="Subtitle1 Char"/>
    <w:basedOn w:val="DefaultParagraphFont"/>
    <w:link w:val="Subtitle1"/>
    <w:rsid w:val="003C4EB5"/>
    <w:rPr>
      <w:rFonts w:cs="Times New Roman"/>
      <w:b/>
      <w:sz w:val="20"/>
      <w:szCs w:val="24"/>
      <w:lang w:val="en-GB" w:eastAsia="de-DE"/>
    </w:rPr>
  </w:style>
  <w:style w:type="paragraph" w:customStyle="1" w:styleId="Title1">
    <w:name w:val="Title 1"/>
    <w:basedOn w:val="ListParagraph"/>
    <w:link w:val="Title1Char"/>
    <w:autoRedefine/>
    <w:rsid w:val="002574D1"/>
    <w:pPr>
      <w:numPr>
        <w:numId w:val="2"/>
      </w:numPr>
    </w:pPr>
    <w:rPr>
      <w:rFonts w:asciiTheme="majorHAnsi" w:hAnsiTheme="majorHAnsi"/>
      <w:b/>
      <w:sz w:val="28"/>
    </w:rPr>
  </w:style>
  <w:style w:type="character" w:customStyle="1" w:styleId="Title1Char">
    <w:name w:val="Title 1 Char"/>
    <w:basedOn w:val="DefaultParagraphFont"/>
    <w:link w:val="Title1"/>
    <w:rsid w:val="003C4EB5"/>
    <w:rPr>
      <w:rFonts w:asciiTheme="majorHAnsi" w:hAnsiTheme="majorHAnsi"/>
      <w:b/>
      <w:sz w:val="28"/>
      <w:lang w:val="en-GB"/>
    </w:rPr>
  </w:style>
  <w:style w:type="paragraph" w:styleId="ListParagraph">
    <w:name w:val="List Paragraph"/>
    <w:basedOn w:val="Normal"/>
    <w:autoRedefine/>
    <w:uiPriority w:val="34"/>
    <w:qFormat/>
    <w:rsid w:val="00D0674E"/>
    <w:pPr>
      <w:numPr>
        <w:numId w:val="13"/>
      </w:numPr>
      <w:spacing w:line="240" w:lineRule="auto"/>
    </w:pPr>
  </w:style>
  <w:style w:type="paragraph" w:customStyle="1" w:styleId="Title3">
    <w:name w:val="Title 3"/>
    <w:basedOn w:val="ListParagraph"/>
    <w:link w:val="Title3Char"/>
    <w:autoRedefine/>
    <w:rsid w:val="002574D1"/>
    <w:pPr>
      <w:numPr>
        <w:ilvl w:val="3"/>
        <w:numId w:val="2"/>
      </w:numPr>
    </w:pPr>
  </w:style>
  <w:style w:type="character" w:customStyle="1" w:styleId="Title3Char">
    <w:name w:val="Title 3 Char"/>
    <w:basedOn w:val="DefaultParagraphFont"/>
    <w:link w:val="Title3"/>
    <w:rsid w:val="003C4EB5"/>
    <w:rPr>
      <w:sz w:val="22"/>
      <w:lang w:val="en-GB"/>
    </w:rPr>
  </w:style>
  <w:style w:type="paragraph" w:customStyle="1" w:styleId="Title2">
    <w:name w:val="Title 2"/>
    <w:basedOn w:val="Title1"/>
    <w:link w:val="Title2Char"/>
    <w:autoRedefine/>
    <w:rsid w:val="002574D1"/>
    <w:pPr>
      <w:numPr>
        <w:ilvl w:val="1"/>
        <w:numId w:val="1"/>
      </w:numPr>
      <w:ind w:left="0" w:firstLine="0"/>
    </w:pPr>
  </w:style>
  <w:style w:type="character" w:customStyle="1" w:styleId="Title2Char">
    <w:name w:val="Title 2 Char"/>
    <w:basedOn w:val="Title1Char"/>
    <w:link w:val="Title2"/>
    <w:rsid w:val="002574D1"/>
    <w:rPr>
      <w:rFonts w:asciiTheme="majorHAnsi" w:hAnsiTheme="majorHAnsi"/>
      <w:b/>
      <w:sz w:val="28"/>
      <w:lang w:val="en-GB"/>
    </w:rPr>
  </w:style>
  <w:style w:type="paragraph" w:customStyle="1" w:styleId="Title4">
    <w:name w:val="Title 4"/>
    <w:basedOn w:val="Title3"/>
    <w:link w:val="Title4Char"/>
    <w:autoRedefine/>
    <w:rsid w:val="003C4EB5"/>
    <w:pPr>
      <w:numPr>
        <w:ilvl w:val="0"/>
        <w:numId w:val="0"/>
      </w:numPr>
      <w:spacing w:before="120"/>
      <w:ind w:left="646" w:hanging="646"/>
    </w:pPr>
    <w:rPr>
      <w:rFonts w:eastAsia="Times New Roman"/>
      <w:lang w:val="fr-BE"/>
    </w:rPr>
  </w:style>
  <w:style w:type="character" w:customStyle="1" w:styleId="Title4Char">
    <w:name w:val="Title 4 Char"/>
    <w:basedOn w:val="Title3Char"/>
    <w:link w:val="Title4"/>
    <w:rsid w:val="003C4EB5"/>
    <w:rPr>
      <w:sz w:val="22"/>
      <w:lang w:val="fr-BE"/>
    </w:rPr>
  </w:style>
  <w:style w:type="paragraph" w:customStyle="1" w:styleId="DocumentTitle">
    <w:name w:val="Document Title"/>
    <w:basedOn w:val="Normal"/>
    <w:link w:val="DocumentTitleChar"/>
    <w:autoRedefine/>
    <w:rsid w:val="003C4EB5"/>
    <w:pPr>
      <w:framePr w:hSpace="8505" w:wrap="around" w:vAnchor="page" w:hAnchor="page" w:x="1248" w:y="4401"/>
      <w:spacing w:line="400" w:lineRule="exact"/>
    </w:pPr>
    <w:rPr>
      <w:rFonts w:asciiTheme="majorHAnsi" w:hAnsiTheme="majorHAnsi"/>
      <w:b/>
      <w:color w:val="2D4190"/>
      <w:sz w:val="48"/>
    </w:rPr>
  </w:style>
  <w:style w:type="character" w:customStyle="1" w:styleId="DocumentTitleChar">
    <w:name w:val="Document Title Char"/>
    <w:basedOn w:val="DefaultParagraphFont"/>
    <w:link w:val="DocumentTitle"/>
    <w:rsid w:val="003C4EB5"/>
    <w:rPr>
      <w:rFonts w:asciiTheme="majorHAnsi" w:hAnsiTheme="majorHAnsi" w:cs="Times New Roman"/>
      <w:b/>
      <w:color w:val="2D4190"/>
      <w:sz w:val="48"/>
      <w:szCs w:val="24"/>
      <w:lang w:val="en-GB" w:eastAsia="de-DE"/>
    </w:rPr>
  </w:style>
  <w:style w:type="paragraph" w:customStyle="1" w:styleId="DocumentSubtitle">
    <w:name w:val="Document Subtitle"/>
    <w:basedOn w:val="Normal"/>
    <w:link w:val="DocumentSubtitleChar"/>
    <w:autoRedefine/>
    <w:rsid w:val="003C4EB5"/>
    <w:pPr>
      <w:framePr w:hSpace="8505" w:wrap="around" w:vAnchor="page" w:hAnchor="page" w:x="1248" w:y="4401"/>
    </w:pPr>
    <w:rPr>
      <w:rFonts w:asciiTheme="majorHAnsi" w:hAnsiTheme="majorHAnsi"/>
      <w:color w:val="000000"/>
      <w:sz w:val="28"/>
    </w:rPr>
  </w:style>
  <w:style w:type="character" w:customStyle="1" w:styleId="DocumentSubtitleChar">
    <w:name w:val="Document Subtitle Char"/>
    <w:basedOn w:val="DefaultParagraphFont"/>
    <w:link w:val="DocumentSubtitle"/>
    <w:rsid w:val="003C4EB5"/>
    <w:rPr>
      <w:rFonts w:asciiTheme="majorHAnsi" w:hAnsiTheme="majorHAnsi" w:cs="Times New Roman"/>
      <w:color w:val="000000"/>
      <w:sz w:val="28"/>
      <w:szCs w:val="24"/>
      <w:lang w:val="en-GB" w:eastAsia="de-DE"/>
    </w:rPr>
  </w:style>
  <w:style w:type="paragraph" w:customStyle="1" w:styleId="Introductiontitle">
    <w:name w:val="Introduction title"/>
    <w:basedOn w:val="Normal"/>
    <w:link w:val="IntroductiontitleChar"/>
    <w:autoRedefine/>
    <w:rsid w:val="003C4EB5"/>
    <w:pPr>
      <w:spacing w:line="240" w:lineRule="auto"/>
    </w:pPr>
    <w:rPr>
      <w:rFonts w:asciiTheme="majorHAnsi" w:eastAsia="Times New Roman" w:hAnsiTheme="majorHAnsi" w:cs="Times New Roman"/>
      <w:b/>
      <w:sz w:val="28"/>
      <w:szCs w:val="24"/>
      <w:lang w:eastAsia="de-DE"/>
    </w:rPr>
  </w:style>
  <w:style w:type="character" w:customStyle="1" w:styleId="IntroductiontitleChar">
    <w:name w:val="Introduction title Char"/>
    <w:basedOn w:val="DefaultParagraphFont"/>
    <w:link w:val="Introductiontitle"/>
    <w:rsid w:val="003C4EB5"/>
    <w:rPr>
      <w:rFonts w:asciiTheme="majorHAnsi" w:hAnsiTheme="majorHAnsi" w:cs="Times New Roman"/>
      <w:b/>
      <w:sz w:val="28"/>
      <w:szCs w:val="24"/>
      <w:lang w:val="en-GB" w:eastAsia="de-DE"/>
    </w:rPr>
  </w:style>
  <w:style w:type="paragraph" w:customStyle="1" w:styleId="Introductionsubtitle">
    <w:name w:val="Introduction subtitle"/>
    <w:basedOn w:val="Normal"/>
    <w:link w:val="IntroductionsubtitleChar"/>
    <w:autoRedefine/>
    <w:rsid w:val="003C4EB5"/>
    <w:pPr>
      <w:tabs>
        <w:tab w:val="left" w:pos="414"/>
      </w:tabs>
    </w:pPr>
    <w:rPr>
      <w:rFonts w:asciiTheme="majorHAnsi" w:eastAsia="Times New Roman" w:hAnsiTheme="majorHAnsi" w:cs="Times New Roman"/>
      <w:b/>
      <w:szCs w:val="24"/>
      <w:lang w:eastAsia="de-DE"/>
    </w:rPr>
  </w:style>
  <w:style w:type="character" w:customStyle="1" w:styleId="IntroductionsubtitleChar">
    <w:name w:val="Introduction subtitle Char"/>
    <w:basedOn w:val="DefaultParagraphFont"/>
    <w:link w:val="Introductionsubtitle"/>
    <w:rsid w:val="003C4EB5"/>
    <w:rPr>
      <w:rFonts w:asciiTheme="majorHAnsi" w:hAnsiTheme="majorHAnsi" w:cs="Times New Roman"/>
      <w:b/>
      <w:szCs w:val="24"/>
      <w:lang w:val="en-GB" w:eastAsia="de-DE"/>
    </w:rPr>
  </w:style>
  <w:style w:type="paragraph" w:customStyle="1" w:styleId="Introductionheading">
    <w:name w:val="Introduction heading"/>
    <w:basedOn w:val="Normal"/>
    <w:link w:val="IntroductionheadingChar"/>
    <w:autoRedefine/>
    <w:rsid w:val="00044C5A"/>
    <w:pPr>
      <w:spacing w:line="300" w:lineRule="exact"/>
    </w:pPr>
    <w:rPr>
      <w:rFonts w:eastAsia="Times New Roman" w:cs="Times New Roman"/>
      <w:b/>
      <w:sz w:val="28"/>
      <w:szCs w:val="24"/>
      <w:lang w:eastAsia="de-DE"/>
    </w:rPr>
  </w:style>
  <w:style w:type="character" w:customStyle="1" w:styleId="IntroductionheadingChar">
    <w:name w:val="Introduction heading Char"/>
    <w:basedOn w:val="DefaultParagraphFont"/>
    <w:link w:val="Introductionheading"/>
    <w:rsid w:val="00044C5A"/>
    <w:rPr>
      <w:rFonts w:ascii="Arial" w:eastAsia="Times New Roman" w:hAnsi="Arial" w:cs="Times New Roman"/>
      <w:b/>
      <w:sz w:val="28"/>
      <w:szCs w:val="24"/>
      <w:lang w:val="en-GB" w:eastAsia="de-DE"/>
    </w:rPr>
  </w:style>
  <w:style w:type="character" w:customStyle="1" w:styleId="Heading5Char">
    <w:name w:val="Heading 5 Char"/>
    <w:basedOn w:val="DefaultParagraphFont"/>
    <w:link w:val="Heading5"/>
    <w:uiPriority w:val="9"/>
    <w:rsid w:val="007E7997"/>
    <w:rPr>
      <w:rFonts w:asciiTheme="majorHAnsi" w:eastAsiaTheme="majorEastAsia" w:hAnsiTheme="majorHAnsi" w:cstheme="majorBidi"/>
      <w:sz w:val="22"/>
      <w:szCs w:val="22"/>
      <w:lang w:val="en-GB"/>
    </w:rPr>
  </w:style>
  <w:style w:type="paragraph" w:styleId="BodyText">
    <w:name w:val="Body Text"/>
    <w:basedOn w:val="Normal"/>
    <w:link w:val="BodyTextChar"/>
    <w:uiPriority w:val="99"/>
    <w:semiHidden/>
    <w:unhideWhenUsed/>
    <w:rsid w:val="00044C5A"/>
  </w:style>
  <w:style w:type="character" w:customStyle="1" w:styleId="BodyTextChar">
    <w:name w:val="Body Text Char"/>
    <w:basedOn w:val="DefaultParagraphFont"/>
    <w:link w:val="BodyText"/>
    <w:uiPriority w:val="99"/>
    <w:semiHidden/>
    <w:rsid w:val="00044C5A"/>
    <w:rPr>
      <w:rFonts w:ascii="Arial" w:eastAsiaTheme="minorEastAsia" w:hAnsi="Arial"/>
    </w:rPr>
  </w:style>
  <w:style w:type="paragraph" w:styleId="BodyTextFirstIndent">
    <w:name w:val="Body Text First Indent"/>
    <w:basedOn w:val="BodyText"/>
    <w:link w:val="BodyTextFirstIndentChar"/>
    <w:uiPriority w:val="99"/>
    <w:semiHidden/>
    <w:unhideWhenUsed/>
    <w:rsid w:val="00044C5A"/>
    <w:pPr>
      <w:ind w:firstLine="360"/>
    </w:pPr>
  </w:style>
  <w:style w:type="character" w:customStyle="1" w:styleId="BodyTextFirstIndentChar">
    <w:name w:val="Body Text First Indent Char"/>
    <w:basedOn w:val="BodyTextChar"/>
    <w:link w:val="BodyTextFirstIndent"/>
    <w:uiPriority w:val="99"/>
    <w:semiHidden/>
    <w:rsid w:val="00044C5A"/>
    <w:rPr>
      <w:rFonts w:ascii="Arial" w:eastAsiaTheme="minorEastAsia" w:hAnsi="Arial"/>
    </w:rPr>
  </w:style>
  <w:style w:type="character" w:customStyle="1" w:styleId="Heading6Char">
    <w:name w:val="Heading 6 Char"/>
    <w:basedOn w:val="DefaultParagraphFont"/>
    <w:link w:val="Heading6"/>
    <w:uiPriority w:val="9"/>
    <w:semiHidden/>
    <w:rsid w:val="00AA054E"/>
    <w:rPr>
      <w:rFonts w:asciiTheme="majorHAnsi" w:eastAsiaTheme="majorEastAsia" w:hAnsiTheme="majorHAnsi" w:cstheme="majorBidi"/>
      <w:i/>
      <w:iCs/>
      <w:color w:val="44546A" w:themeColor="text2"/>
      <w:sz w:val="21"/>
      <w:szCs w:val="21"/>
      <w:lang w:val="en-GB"/>
    </w:rPr>
  </w:style>
  <w:style w:type="paragraph" w:styleId="Title">
    <w:name w:val="Title"/>
    <w:basedOn w:val="Normal"/>
    <w:next w:val="Normal"/>
    <w:link w:val="TitleChar"/>
    <w:uiPriority w:val="10"/>
    <w:qFormat/>
    <w:rsid w:val="00EF667D"/>
    <w:pPr>
      <w:spacing w:line="240" w:lineRule="auto"/>
      <w:contextualSpacing/>
    </w:pPr>
    <w:rPr>
      <w:rFonts w:asciiTheme="majorHAnsi" w:eastAsiaTheme="majorEastAsia" w:hAnsiTheme="majorHAnsi" w:cstheme="majorBidi"/>
      <w:b/>
      <w:color w:val="2F5496" w:themeColor="accent5" w:themeShade="BF"/>
      <w:spacing w:val="-10"/>
      <w:sz w:val="56"/>
      <w:szCs w:val="56"/>
    </w:rPr>
  </w:style>
  <w:style w:type="character" w:customStyle="1" w:styleId="TitleChar">
    <w:name w:val="Title Char"/>
    <w:basedOn w:val="DefaultParagraphFont"/>
    <w:link w:val="Title"/>
    <w:uiPriority w:val="10"/>
    <w:rsid w:val="00EF667D"/>
    <w:rPr>
      <w:rFonts w:asciiTheme="majorHAnsi" w:eastAsiaTheme="majorEastAsia" w:hAnsiTheme="majorHAnsi" w:cstheme="majorBidi"/>
      <w:b/>
      <w:color w:val="2F5496" w:themeColor="accent5" w:themeShade="BF"/>
      <w:spacing w:val="-10"/>
      <w:sz w:val="56"/>
      <w:szCs w:val="56"/>
      <w:lang w:val="en-GB"/>
    </w:rPr>
  </w:style>
  <w:style w:type="paragraph" w:styleId="Subtitle">
    <w:name w:val="Subtitle"/>
    <w:basedOn w:val="Normal"/>
    <w:next w:val="Normal"/>
    <w:link w:val="SubtitleChar"/>
    <w:uiPriority w:val="11"/>
    <w:qFormat/>
    <w:rsid w:val="00366D42"/>
    <w:pPr>
      <w:numPr>
        <w:ilvl w:val="1"/>
      </w:numPr>
      <w:spacing w:line="240" w:lineRule="auto"/>
    </w:pPr>
    <w:rPr>
      <w:rFonts w:asciiTheme="majorHAnsi" w:eastAsiaTheme="majorEastAsia" w:hAnsiTheme="majorHAnsi" w:cstheme="majorBidi"/>
      <w:b/>
      <w:sz w:val="28"/>
      <w:szCs w:val="24"/>
    </w:rPr>
  </w:style>
  <w:style w:type="character" w:customStyle="1" w:styleId="SubtitleChar">
    <w:name w:val="Subtitle Char"/>
    <w:basedOn w:val="DefaultParagraphFont"/>
    <w:link w:val="Subtitle"/>
    <w:uiPriority w:val="11"/>
    <w:rsid w:val="00366D42"/>
    <w:rPr>
      <w:rFonts w:asciiTheme="majorHAnsi" w:eastAsiaTheme="majorEastAsia" w:hAnsiTheme="majorHAnsi" w:cstheme="majorBidi"/>
      <w:b/>
      <w:sz w:val="28"/>
      <w:szCs w:val="24"/>
      <w:lang w:val="en-GB"/>
    </w:rPr>
  </w:style>
  <w:style w:type="character" w:customStyle="1" w:styleId="Heading7Char">
    <w:name w:val="Heading 7 Char"/>
    <w:basedOn w:val="DefaultParagraphFont"/>
    <w:link w:val="Heading7"/>
    <w:uiPriority w:val="9"/>
    <w:semiHidden/>
    <w:rsid w:val="00AA054E"/>
    <w:rPr>
      <w:rFonts w:asciiTheme="majorHAnsi" w:eastAsiaTheme="majorEastAsia" w:hAnsiTheme="majorHAnsi" w:cstheme="majorBidi"/>
      <w:i/>
      <w:iCs/>
      <w:color w:val="1F4E79" w:themeColor="accent1" w:themeShade="80"/>
      <w:sz w:val="21"/>
      <w:szCs w:val="21"/>
      <w:lang w:val="en-GB"/>
    </w:rPr>
  </w:style>
  <w:style w:type="character" w:customStyle="1" w:styleId="Heading8Char">
    <w:name w:val="Heading 8 Char"/>
    <w:basedOn w:val="DefaultParagraphFont"/>
    <w:link w:val="Heading8"/>
    <w:uiPriority w:val="9"/>
    <w:semiHidden/>
    <w:rsid w:val="00AA054E"/>
    <w:rPr>
      <w:rFonts w:asciiTheme="majorHAnsi" w:eastAsiaTheme="majorEastAsia" w:hAnsiTheme="majorHAnsi" w:cstheme="majorBidi"/>
      <w:b/>
      <w:bCs/>
      <w:color w:val="44546A" w:themeColor="text2"/>
      <w:sz w:val="22"/>
      <w:lang w:val="en-GB"/>
    </w:rPr>
  </w:style>
  <w:style w:type="character" w:customStyle="1" w:styleId="Heading9Char">
    <w:name w:val="Heading 9 Char"/>
    <w:basedOn w:val="DefaultParagraphFont"/>
    <w:link w:val="Heading9"/>
    <w:uiPriority w:val="9"/>
    <w:semiHidden/>
    <w:rsid w:val="00AA054E"/>
    <w:rPr>
      <w:rFonts w:asciiTheme="majorHAnsi" w:eastAsiaTheme="majorEastAsia" w:hAnsiTheme="majorHAnsi" w:cstheme="majorBidi"/>
      <w:b/>
      <w:bCs/>
      <w:i/>
      <w:iCs/>
      <w:color w:val="44546A" w:themeColor="text2"/>
      <w:sz w:val="22"/>
      <w:lang w:val="en-GB"/>
    </w:rPr>
  </w:style>
  <w:style w:type="paragraph" w:styleId="Caption">
    <w:name w:val="caption"/>
    <w:basedOn w:val="Normal"/>
    <w:next w:val="Normal"/>
    <w:uiPriority w:val="35"/>
    <w:semiHidden/>
    <w:unhideWhenUsed/>
    <w:qFormat/>
    <w:rsid w:val="00AA054E"/>
    <w:pPr>
      <w:spacing w:line="240" w:lineRule="auto"/>
    </w:pPr>
    <w:rPr>
      <w:b/>
      <w:bCs/>
      <w:smallCaps/>
      <w:color w:val="595959" w:themeColor="text1" w:themeTint="A6"/>
      <w:spacing w:val="6"/>
    </w:rPr>
  </w:style>
  <w:style w:type="character" w:styleId="Strong">
    <w:name w:val="Strong"/>
    <w:basedOn w:val="DefaultParagraphFont"/>
    <w:uiPriority w:val="22"/>
    <w:qFormat/>
    <w:rsid w:val="00AA054E"/>
    <w:rPr>
      <w:b/>
      <w:bCs/>
    </w:rPr>
  </w:style>
  <w:style w:type="character" w:styleId="Emphasis">
    <w:name w:val="Emphasis"/>
    <w:basedOn w:val="DefaultParagraphFont"/>
    <w:uiPriority w:val="20"/>
    <w:qFormat/>
    <w:rsid w:val="00AA054E"/>
    <w:rPr>
      <w:i/>
      <w:iCs/>
    </w:rPr>
  </w:style>
  <w:style w:type="paragraph" w:styleId="Quote">
    <w:name w:val="Quote"/>
    <w:basedOn w:val="Normal"/>
    <w:next w:val="Normal"/>
    <w:link w:val="QuoteChar"/>
    <w:uiPriority w:val="29"/>
    <w:qFormat/>
    <w:rsid w:val="00AA054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AA054E"/>
    <w:rPr>
      <w:i/>
      <w:iCs/>
      <w:color w:val="404040" w:themeColor="text1" w:themeTint="BF"/>
    </w:rPr>
  </w:style>
  <w:style w:type="paragraph" w:styleId="IntenseQuote">
    <w:name w:val="Intense Quote"/>
    <w:basedOn w:val="Normal"/>
    <w:next w:val="Normal"/>
    <w:link w:val="IntenseQuoteChar"/>
    <w:uiPriority w:val="30"/>
    <w:qFormat/>
    <w:rsid w:val="00AA054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AA054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287C8F"/>
    <w:rPr>
      <w:rFonts w:asciiTheme="majorHAnsi" w:hAnsiTheme="majorHAnsi"/>
      <w:i/>
      <w:iCs/>
      <w:color w:val="auto"/>
      <w:sz w:val="22"/>
    </w:rPr>
  </w:style>
  <w:style w:type="character" w:styleId="IntenseEmphasis">
    <w:name w:val="Intense Emphasis"/>
    <w:basedOn w:val="DefaultParagraphFont"/>
    <w:uiPriority w:val="21"/>
    <w:qFormat/>
    <w:rsid w:val="00AA054E"/>
    <w:rPr>
      <w:b/>
      <w:bCs/>
      <w:i/>
      <w:iCs/>
    </w:rPr>
  </w:style>
  <w:style w:type="character" w:styleId="SubtleReference">
    <w:name w:val="Subtle Reference"/>
    <w:basedOn w:val="DefaultParagraphFont"/>
    <w:uiPriority w:val="31"/>
    <w:qFormat/>
    <w:rsid w:val="00AA054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AA054E"/>
    <w:rPr>
      <w:b/>
      <w:bCs/>
      <w:smallCaps/>
      <w:spacing w:val="5"/>
      <w:u w:val="single"/>
    </w:rPr>
  </w:style>
  <w:style w:type="character" w:styleId="BookTitle">
    <w:name w:val="Book Title"/>
    <w:basedOn w:val="DefaultParagraphFont"/>
    <w:uiPriority w:val="33"/>
    <w:qFormat/>
    <w:rsid w:val="00AA054E"/>
    <w:rPr>
      <w:b/>
      <w:bCs/>
      <w:smallCaps/>
    </w:rPr>
  </w:style>
  <w:style w:type="paragraph" w:styleId="TOCHeading">
    <w:name w:val="TOC Heading"/>
    <w:basedOn w:val="Heading1"/>
    <w:next w:val="Normal"/>
    <w:uiPriority w:val="39"/>
    <w:unhideWhenUsed/>
    <w:qFormat/>
    <w:rsid w:val="00AA054E"/>
    <w:pPr>
      <w:outlineLvl w:val="9"/>
    </w:pPr>
  </w:style>
  <w:style w:type="character" w:customStyle="1" w:styleId="NoSpacingChar">
    <w:name w:val="No Spacing Char"/>
    <w:basedOn w:val="DefaultParagraphFont"/>
    <w:link w:val="NoSpacing"/>
    <w:uiPriority w:val="1"/>
    <w:rsid w:val="005B6B12"/>
    <w:rPr>
      <w:lang w:val="en-GB"/>
    </w:rPr>
  </w:style>
  <w:style w:type="paragraph" w:styleId="Header">
    <w:name w:val="header"/>
    <w:basedOn w:val="Normal"/>
    <w:link w:val="HeaderChar"/>
    <w:unhideWhenUsed/>
    <w:rsid w:val="007E7997"/>
    <w:pPr>
      <w:tabs>
        <w:tab w:val="center" w:pos="4536"/>
        <w:tab w:val="right" w:pos="9072"/>
      </w:tabs>
      <w:spacing w:line="240" w:lineRule="auto"/>
    </w:pPr>
  </w:style>
  <w:style w:type="character" w:customStyle="1" w:styleId="HeaderChar">
    <w:name w:val="Header Char"/>
    <w:basedOn w:val="DefaultParagraphFont"/>
    <w:link w:val="Header"/>
    <w:uiPriority w:val="99"/>
    <w:rsid w:val="007E7997"/>
    <w:rPr>
      <w:sz w:val="22"/>
    </w:rPr>
  </w:style>
  <w:style w:type="paragraph" w:styleId="Footer">
    <w:name w:val="footer"/>
    <w:basedOn w:val="Normal"/>
    <w:link w:val="FooterChar"/>
    <w:uiPriority w:val="99"/>
    <w:unhideWhenUsed/>
    <w:rsid w:val="007E7997"/>
    <w:pPr>
      <w:tabs>
        <w:tab w:val="center" w:pos="4536"/>
        <w:tab w:val="right" w:pos="9072"/>
      </w:tabs>
      <w:spacing w:line="240" w:lineRule="auto"/>
    </w:pPr>
  </w:style>
  <w:style w:type="character" w:customStyle="1" w:styleId="FooterChar">
    <w:name w:val="Footer Char"/>
    <w:basedOn w:val="DefaultParagraphFont"/>
    <w:link w:val="Footer"/>
    <w:uiPriority w:val="99"/>
    <w:rsid w:val="007E7997"/>
    <w:rPr>
      <w:sz w:val="22"/>
    </w:rPr>
  </w:style>
  <w:style w:type="paragraph" w:customStyle="1" w:styleId="00aPagenumber">
    <w:name w:val="00a_Page number"/>
    <w:basedOn w:val="Normal"/>
    <w:rsid w:val="007E7997"/>
    <w:pPr>
      <w:spacing w:line="280" w:lineRule="atLeast"/>
      <w:jc w:val="right"/>
    </w:pPr>
    <w:rPr>
      <w:rFonts w:ascii="Georgia" w:eastAsia="Times New Roman" w:hAnsi="Georgia" w:cs="Times New Roman"/>
      <w:color w:val="000000"/>
      <w:szCs w:val="24"/>
      <w:lang w:eastAsia="de-DE"/>
    </w:rPr>
  </w:style>
  <w:style w:type="paragraph" w:customStyle="1" w:styleId="02Date">
    <w:name w:val="02_Date"/>
    <w:basedOn w:val="Normal"/>
    <w:rsid w:val="00636E02"/>
    <w:pPr>
      <w:spacing w:line="220" w:lineRule="exact"/>
    </w:pPr>
    <w:rPr>
      <w:rFonts w:ascii="Georgia" w:eastAsia="Times New Roman" w:hAnsi="Georgia" w:cs="Times New Roman"/>
      <w:sz w:val="17"/>
      <w:szCs w:val="24"/>
      <w:lang w:eastAsia="de-DE"/>
    </w:rPr>
  </w:style>
  <w:style w:type="paragraph" w:styleId="TOC1">
    <w:name w:val="toc 1"/>
    <w:basedOn w:val="Normal"/>
    <w:next w:val="Normal"/>
    <w:autoRedefine/>
    <w:uiPriority w:val="39"/>
    <w:unhideWhenUsed/>
    <w:rsid w:val="00BC422A"/>
    <w:pPr>
      <w:spacing w:after="100"/>
    </w:pPr>
  </w:style>
  <w:style w:type="paragraph" w:styleId="TOC2">
    <w:name w:val="toc 2"/>
    <w:basedOn w:val="Normal"/>
    <w:next w:val="Normal"/>
    <w:autoRedefine/>
    <w:uiPriority w:val="39"/>
    <w:unhideWhenUsed/>
    <w:rsid w:val="00BC422A"/>
    <w:pPr>
      <w:spacing w:after="100"/>
      <w:ind w:left="220"/>
    </w:pPr>
  </w:style>
  <w:style w:type="paragraph" w:styleId="TOC3">
    <w:name w:val="toc 3"/>
    <w:basedOn w:val="Normal"/>
    <w:next w:val="Normal"/>
    <w:autoRedefine/>
    <w:uiPriority w:val="39"/>
    <w:unhideWhenUsed/>
    <w:rsid w:val="00BC422A"/>
    <w:pPr>
      <w:spacing w:after="100"/>
      <w:ind w:left="440"/>
    </w:pPr>
  </w:style>
  <w:style w:type="character" w:styleId="Hyperlink">
    <w:name w:val="Hyperlink"/>
    <w:basedOn w:val="DefaultParagraphFont"/>
    <w:uiPriority w:val="99"/>
    <w:unhideWhenUsed/>
    <w:rsid w:val="00BC422A"/>
    <w:rPr>
      <w:color w:val="0563C1" w:themeColor="hyperlink"/>
      <w:u w:val="single"/>
    </w:rPr>
  </w:style>
  <w:style w:type="paragraph" w:customStyle="1" w:styleId="Questionstyle">
    <w:name w:val="Question style"/>
    <w:basedOn w:val="Normal"/>
    <w:next w:val="Normal"/>
    <w:link w:val="QuestionstyleChar"/>
    <w:autoRedefine/>
    <w:qFormat/>
    <w:rsid w:val="008F5C09"/>
    <w:pPr>
      <w:numPr>
        <w:numId w:val="8"/>
      </w:numPr>
      <w:contextualSpacing/>
    </w:pPr>
    <w:rPr>
      <w:b/>
    </w:rPr>
  </w:style>
  <w:style w:type="character" w:customStyle="1" w:styleId="QuestionstyleChar">
    <w:name w:val="Question style Char"/>
    <w:basedOn w:val="DefaultParagraphFont"/>
    <w:link w:val="Questionstyle"/>
    <w:rsid w:val="008F5C09"/>
    <w:rPr>
      <w:b/>
      <w:sz w:val="22"/>
      <w:lang w:val="en-GB"/>
    </w:rPr>
  </w:style>
  <w:style w:type="paragraph" w:customStyle="1" w:styleId="Listing2">
    <w:name w:val="Listing2"/>
    <w:basedOn w:val="Normal"/>
    <w:link w:val="Listing2Char"/>
    <w:autoRedefine/>
    <w:rsid w:val="00DF3785"/>
  </w:style>
  <w:style w:type="character" w:customStyle="1" w:styleId="Listing2Char">
    <w:name w:val="Listing2 Char"/>
    <w:basedOn w:val="DefaultParagraphFont"/>
    <w:link w:val="Listing2"/>
    <w:rsid w:val="00DF3785"/>
    <w:rPr>
      <w:lang w:val="en-GB"/>
    </w:rPr>
  </w:style>
  <w:style w:type="table" w:styleId="TableGrid">
    <w:name w:val="Table Grid"/>
    <w:basedOn w:val="TableNormal"/>
    <w:uiPriority w:val="59"/>
    <w:rsid w:val="00B91B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B50534"/>
    <w:pPr>
      <w:spacing w:line="240" w:lineRule="auto"/>
    </w:pPr>
  </w:style>
  <w:style w:type="character" w:customStyle="1" w:styleId="EndnoteTextChar">
    <w:name w:val="Endnote Text Char"/>
    <w:basedOn w:val="DefaultParagraphFont"/>
    <w:link w:val="EndnoteText"/>
    <w:uiPriority w:val="99"/>
    <w:semiHidden/>
    <w:rsid w:val="00B50534"/>
    <w:rPr>
      <w:lang w:val="en-GB"/>
    </w:rPr>
  </w:style>
  <w:style w:type="character" w:styleId="EndnoteReference">
    <w:name w:val="endnote reference"/>
    <w:basedOn w:val="DefaultParagraphFont"/>
    <w:uiPriority w:val="99"/>
    <w:semiHidden/>
    <w:unhideWhenUsed/>
    <w:rsid w:val="00B50534"/>
    <w:rPr>
      <w:vertAlign w:val="superscript"/>
    </w:rPr>
  </w:style>
  <w:style w:type="paragraph" w:styleId="FootnoteText">
    <w:name w:val="footnote text"/>
    <w:aliases w:val="Char3, Char3"/>
    <w:basedOn w:val="Normal"/>
    <w:link w:val="FootnoteTextChar"/>
    <w:autoRedefine/>
    <w:unhideWhenUsed/>
    <w:qFormat/>
    <w:rsid w:val="006F53E8"/>
    <w:pPr>
      <w:spacing w:line="240" w:lineRule="auto"/>
    </w:pPr>
    <w:rPr>
      <w:sz w:val="16"/>
    </w:rPr>
  </w:style>
  <w:style w:type="character" w:customStyle="1" w:styleId="FootnoteTextChar">
    <w:name w:val="Footnote Text Char"/>
    <w:aliases w:val="Char3 Char, Char3 Char"/>
    <w:basedOn w:val="DefaultParagraphFont"/>
    <w:link w:val="FootnoteText"/>
    <w:rsid w:val="006F53E8"/>
    <w:rPr>
      <w:sz w:val="16"/>
      <w:lang w:val="en-GB"/>
    </w:rPr>
  </w:style>
  <w:style w:type="character" w:styleId="FootnoteReference">
    <w:name w:val="footnote reference"/>
    <w:aliases w:val="SUPERS,Footnote reference number,Footnote symbol,note TESI,-E Fußnotenzeichen,number,BVI fnr,Footnote Reference Superscript,(Footnote Reference),EN Footnote Reference,Voetnootverwijzing,Times 10 Point,Exposant 3 Poi,16 Point"/>
    <w:basedOn w:val="DefaultParagraphFont"/>
    <w:uiPriority w:val="99"/>
    <w:unhideWhenUsed/>
    <w:qFormat/>
    <w:rsid w:val="00A91D91"/>
    <w:rPr>
      <w:rFonts w:asciiTheme="majorHAnsi" w:hAnsiTheme="majorHAnsi"/>
      <w:sz w:val="16"/>
      <w:vertAlign w:val="superscript"/>
    </w:rPr>
  </w:style>
  <w:style w:type="paragraph" w:customStyle="1" w:styleId="Footnote">
    <w:name w:val="Footnote"/>
    <w:basedOn w:val="FootnoteText"/>
    <w:link w:val="FootnoteChar"/>
    <w:rsid w:val="00B50534"/>
    <w:rPr>
      <w:lang w:val="nl-BE"/>
    </w:rPr>
  </w:style>
  <w:style w:type="character" w:customStyle="1" w:styleId="FootnoteChar">
    <w:name w:val="Footnote Char"/>
    <w:basedOn w:val="FootnoteTextChar"/>
    <w:link w:val="Footnote"/>
    <w:rsid w:val="00B50534"/>
    <w:rPr>
      <w:sz w:val="16"/>
      <w:lang w:val="en-GB"/>
    </w:rPr>
  </w:style>
  <w:style w:type="table" w:customStyle="1" w:styleId="GridTable4Accent1">
    <w:name w:val="Grid Table 4 Accent 1"/>
    <w:basedOn w:val="TableNormal"/>
    <w:uiPriority w:val="49"/>
    <w:rsid w:val="00B15C0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04aNumbering">
    <w:name w:val="04a_Numbering"/>
    <w:basedOn w:val="Normal"/>
    <w:rsid w:val="00287C8F"/>
    <w:pPr>
      <w:numPr>
        <w:numId w:val="5"/>
      </w:numPr>
      <w:tabs>
        <w:tab w:val="clear" w:pos="284"/>
        <w:tab w:val="num" w:pos="567"/>
      </w:tabs>
      <w:ind w:left="567" w:hanging="454"/>
    </w:pPr>
    <w:rPr>
      <w:rFonts w:ascii="Georgia" w:eastAsia="Times New Roman" w:hAnsi="Georgia" w:cs="Times New Roman"/>
      <w:sz w:val="20"/>
      <w:szCs w:val="24"/>
      <w:lang w:eastAsia="de-DE"/>
    </w:rPr>
  </w:style>
  <w:style w:type="paragraph" w:styleId="BalloonText">
    <w:name w:val="Balloon Text"/>
    <w:basedOn w:val="Normal"/>
    <w:link w:val="BalloonTextChar"/>
    <w:uiPriority w:val="99"/>
    <w:semiHidden/>
    <w:unhideWhenUsed/>
    <w:rsid w:val="00B1173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730"/>
    <w:rPr>
      <w:rFonts w:ascii="Tahoma" w:hAnsi="Tahoma" w:cs="Tahoma"/>
      <w:sz w:val="16"/>
      <w:szCs w:val="16"/>
      <w:lang w:val="en-GB"/>
    </w:rPr>
  </w:style>
  <w:style w:type="character" w:styleId="PlaceholderText">
    <w:name w:val="Placeholder Text"/>
    <w:uiPriority w:val="99"/>
    <w:semiHidden/>
    <w:rsid w:val="000632C2"/>
    <w:rPr>
      <w:color w:val="808080"/>
    </w:rPr>
  </w:style>
  <w:style w:type="character" w:customStyle="1" w:styleId="CPTitle1Char">
    <w:name w:val="CP_Title1 Char"/>
    <w:basedOn w:val="DefaultParagraphFont"/>
    <w:link w:val="CPTitle1"/>
    <w:locked/>
    <w:rsid w:val="009E5107"/>
    <w:rPr>
      <w:rFonts w:asciiTheme="majorHAnsi" w:eastAsiaTheme="majorEastAsia" w:hAnsiTheme="majorHAnsi" w:cstheme="majorHAnsi"/>
      <w:b/>
      <w:sz w:val="32"/>
      <w:szCs w:val="32"/>
    </w:rPr>
  </w:style>
  <w:style w:type="paragraph" w:customStyle="1" w:styleId="CPTitle1">
    <w:name w:val="CP_Title1"/>
    <w:basedOn w:val="Heading1"/>
    <w:link w:val="CPTitle1Char"/>
    <w:qFormat/>
    <w:rsid w:val="009E5107"/>
    <w:pPr>
      <w:numPr>
        <w:numId w:val="6"/>
      </w:numPr>
    </w:pPr>
    <w:rPr>
      <w:rFonts w:cstheme="majorHAnsi"/>
      <w:lang w:val="nl-BE"/>
    </w:rPr>
  </w:style>
  <w:style w:type="paragraph" w:customStyle="1" w:styleId="CPTitle3">
    <w:name w:val="CP_Title3"/>
    <w:basedOn w:val="Heading2"/>
    <w:qFormat/>
    <w:rsid w:val="009E5107"/>
    <w:pPr>
      <w:numPr>
        <w:ilvl w:val="2"/>
        <w:numId w:val="6"/>
      </w:numPr>
      <w:tabs>
        <w:tab w:val="num" w:pos="360"/>
      </w:tabs>
      <w:spacing w:before="250"/>
    </w:pPr>
    <w:rPr>
      <w:rFonts w:cstheme="majorHAnsi"/>
    </w:rPr>
  </w:style>
  <w:style w:type="paragraph" w:customStyle="1" w:styleId="CPTitle4">
    <w:name w:val="CP_Title4"/>
    <w:basedOn w:val="Normal"/>
    <w:qFormat/>
    <w:rsid w:val="009E5107"/>
    <w:pPr>
      <w:numPr>
        <w:ilvl w:val="3"/>
        <w:numId w:val="6"/>
      </w:numPr>
      <w:spacing w:before="250"/>
    </w:pPr>
    <w:rPr>
      <w:rFonts w:asciiTheme="majorHAnsi" w:hAnsiTheme="majorHAnsi" w:cstheme="majorHAnsi"/>
      <w:b/>
    </w:rPr>
  </w:style>
  <w:style w:type="paragraph" w:customStyle="1" w:styleId="CPTitle5">
    <w:name w:val="CP_Title5"/>
    <w:basedOn w:val="Normal"/>
    <w:qFormat/>
    <w:rsid w:val="009E5107"/>
    <w:pPr>
      <w:numPr>
        <w:ilvl w:val="4"/>
        <w:numId w:val="6"/>
      </w:numPr>
      <w:spacing w:before="250"/>
    </w:pPr>
    <w:rPr>
      <w:rFonts w:asciiTheme="majorHAnsi" w:hAnsiTheme="majorHAnsi" w:cstheme="majorHAnsi"/>
      <w:i/>
      <w:u w:val="single"/>
    </w:rPr>
  </w:style>
  <w:style w:type="paragraph" w:customStyle="1" w:styleId="CPTitle6">
    <w:name w:val="CP_Title6"/>
    <w:basedOn w:val="Normal"/>
    <w:qFormat/>
    <w:rsid w:val="009E5107"/>
    <w:pPr>
      <w:numPr>
        <w:ilvl w:val="5"/>
        <w:numId w:val="6"/>
      </w:numPr>
      <w:spacing w:before="250"/>
    </w:pPr>
    <w:rPr>
      <w:rFonts w:asciiTheme="majorHAnsi" w:hAnsiTheme="majorHAnsi" w:cstheme="majorHAnsi"/>
      <w:i/>
    </w:rPr>
  </w:style>
  <w:style w:type="paragraph" w:customStyle="1" w:styleId="CPNumPar">
    <w:name w:val="CP_NumPar"/>
    <w:basedOn w:val="Normal"/>
    <w:qFormat/>
    <w:rsid w:val="009E5107"/>
    <w:pPr>
      <w:numPr>
        <w:ilvl w:val="6"/>
        <w:numId w:val="6"/>
      </w:numPr>
      <w:spacing w:before="250"/>
    </w:pPr>
  </w:style>
  <w:style w:type="paragraph" w:customStyle="1" w:styleId="CPisubtitles">
    <w:name w:val="CP_isubtitles"/>
    <w:basedOn w:val="Normal"/>
    <w:qFormat/>
    <w:rsid w:val="009E5107"/>
    <w:pPr>
      <w:numPr>
        <w:ilvl w:val="7"/>
        <w:numId w:val="6"/>
      </w:numPr>
      <w:spacing w:before="250"/>
    </w:pPr>
  </w:style>
  <w:style w:type="paragraph" w:customStyle="1" w:styleId="CPasubtitles">
    <w:name w:val="CP_asubtitles"/>
    <w:basedOn w:val="Normal"/>
    <w:qFormat/>
    <w:rsid w:val="009E5107"/>
    <w:pPr>
      <w:numPr>
        <w:ilvl w:val="8"/>
        <w:numId w:val="6"/>
      </w:numPr>
      <w:spacing w:before="250"/>
    </w:pPr>
  </w:style>
  <w:style w:type="character" w:customStyle="1" w:styleId="CPBox1Char">
    <w:name w:val="CP_Box1 Char"/>
    <w:basedOn w:val="DefaultParagraphFont"/>
    <w:link w:val="CPBox1"/>
    <w:locked/>
    <w:rsid w:val="009E5107"/>
    <w:rPr>
      <w:rFonts w:ascii="Times New Roman" w:hAnsi="Times New Roman" w:cs="Times New Roman"/>
      <w:b/>
    </w:rPr>
  </w:style>
  <w:style w:type="paragraph" w:customStyle="1" w:styleId="CPBox1">
    <w:name w:val="CP_Box1"/>
    <w:basedOn w:val="Normal"/>
    <w:link w:val="CPBox1Char"/>
    <w:qFormat/>
    <w:rsid w:val="009E5107"/>
    <w:pPr>
      <w:spacing w:before="250"/>
    </w:pPr>
    <w:rPr>
      <w:rFonts w:ascii="Times New Roman" w:hAnsi="Times New Roman" w:cs="Times New Roman"/>
      <w:b/>
      <w:sz w:val="20"/>
      <w:lang w:val="nl-BE"/>
    </w:rPr>
  </w:style>
  <w:style w:type="character" w:customStyle="1" w:styleId="CPBox2Char">
    <w:name w:val="CP_Box2 Char"/>
    <w:basedOn w:val="CPBox1Char"/>
    <w:link w:val="CPBox2"/>
    <w:locked/>
    <w:rsid w:val="009E5107"/>
    <w:rPr>
      <w:rFonts w:ascii="Times New Roman" w:hAnsi="Times New Roman" w:cs="Times New Roman"/>
      <w:b w:val="0"/>
      <w:i/>
    </w:rPr>
  </w:style>
  <w:style w:type="paragraph" w:customStyle="1" w:styleId="CPBox2">
    <w:name w:val="CP_Box2"/>
    <w:basedOn w:val="CPBox1"/>
    <w:link w:val="CPBox2Char"/>
    <w:qFormat/>
    <w:rsid w:val="009E5107"/>
    <w:rPr>
      <w:b w:val="0"/>
      <w:i/>
    </w:rPr>
  </w:style>
  <w:style w:type="paragraph" w:customStyle="1" w:styleId="CPBox3">
    <w:name w:val="CP_Box3"/>
    <w:basedOn w:val="CPBox2"/>
    <w:qFormat/>
    <w:rsid w:val="009E5107"/>
    <w:pPr>
      <w:ind w:left="426" w:hanging="426"/>
    </w:pPr>
  </w:style>
  <w:style w:type="character" w:customStyle="1" w:styleId="CPQuestionsChar">
    <w:name w:val="CP_Questions Char"/>
    <w:basedOn w:val="DefaultParagraphFont"/>
    <w:link w:val="CPQuestions"/>
    <w:locked/>
    <w:rsid w:val="0006528D"/>
    <w:rPr>
      <w:rFonts w:cs="Times New Roman"/>
      <w:b/>
      <w:sz w:val="22"/>
    </w:rPr>
  </w:style>
  <w:style w:type="paragraph" w:customStyle="1" w:styleId="CPQuestions">
    <w:name w:val="CP_Questions"/>
    <w:basedOn w:val="Questionstyle"/>
    <w:link w:val="CPQuestionsChar"/>
    <w:qFormat/>
    <w:rsid w:val="0006528D"/>
    <w:pPr>
      <w:numPr>
        <w:numId w:val="7"/>
      </w:numPr>
      <w:spacing w:before="120" w:after="120" w:line="240" w:lineRule="auto"/>
      <w:contextualSpacing w:val="0"/>
      <w:outlineLvl w:val="1"/>
    </w:pPr>
    <w:rPr>
      <w:rFonts w:cs="Times New Roman"/>
      <w:lang w:val="nl-BE"/>
    </w:rPr>
  </w:style>
  <w:style w:type="character" w:customStyle="1" w:styleId="CPQuest2Char">
    <w:name w:val="CP_Quest2 Char"/>
    <w:basedOn w:val="CPQuestionsChar"/>
    <w:link w:val="CPQuest2"/>
    <w:locked/>
    <w:rsid w:val="00940EFD"/>
    <w:rPr>
      <w:rFonts w:eastAsia="Calibri" w:cs="Times New Roman"/>
      <w:b/>
      <w:sz w:val="22"/>
    </w:rPr>
  </w:style>
  <w:style w:type="paragraph" w:customStyle="1" w:styleId="CPQuest2">
    <w:name w:val="CP_Quest2"/>
    <w:basedOn w:val="CPQuestions"/>
    <w:link w:val="CPQuest2Char"/>
    <w:qFormat/>
    <w:rsid w:val="00940EFD"/>
    <w:pPr>
      <w:numPr>
        <w:ilvl w:val="1"/>
      </w:numPr>
      <w:outlineLvl w:val="9"/>
    </w:pPr>
    <w:rPr>
      <w:rFonts w:eastAsia="Calibri"/>
    </w:rPr>
  </w:style>
  <w:style w:type="paragraph" w:customStyle="1" w:styleId="Default">
    <w:name w:val="Default"/>
    <w:rsid w:val="00AA0410"/>
    <w:pPr>
      <w:autoSpaceDE w:val="0"/>
      <w:autoSpaceDN w:val="0"/>
      <w:adjustRightInd w:val="0"/>
      <w:spacing w:after="0" w:line="240" w:lineRule="auto"/>
    </w:pPr>
    <w:rPr>
      <w:rFonts w:ascii="Georgia" w:eastAsia="Times New Roman" w:hAnsi="Georgia" w:cs="Georgia"/>
      <w:color w:val="000000"/>
      <w:sz w:val="24"/>
      <w:szCs w:val="24"/>
      <w:lang w:val="fr-FR" w:eastAsia="en-GB"/>
    </w:rPr>
  </w:style>
  <w:style w:type="paragraph" w:customStyle="1" w:styleId="q2">
    <w:name w:val="q2"/>
    <w:basedOn w:val="Questionstyle"/>
    <w:link w:val="q2Char"/>
    <w:qFormat/>
    <w:rsid w:val="00EB13A7"/>
    <w:pPr>
      <w:numPr>
        <w:ilvl w:val="1"/>
      </w:numPr>
    </w:pPr>
  </w:style>
  <w:style w:type="character" w:styleId="CommentReference">
    <w:name w:val="annotation reference"/>
    <w:basedOn w:val="DefaultParagraphFont"/>
    <w:uiPriority w:val="99"/>
    <w:semiHidden/>
    <w:unhideWhenUsed/>
    <w:rsid w:val="00FC346B"/>
    <w:rPr>
      <w:sz w:val="16"/>
      <w:szCs w:val="16"/>
    </w:rPr>
  </w:style>
  <w:style w:type="character" w:customStyle="1" w:styleId="q2Char">
    <w:name w:val="q2 Char"/>
    <w:basedOn w:val="QuestionstyleChar"/>
    <w:link w:val="q2"/>
    <w:rsid w:val="00EB13A7"/>
    <w:rPr>
      <w:b/>
      <w:sz w:val="22"/>
      <w:lang w:val="en-GB"/>
    </w:rPr>
  </w:style>
  <w:style w:type="paragraph" w:styleId="CommentText">
    <w:name w:val="annotation text"/>
    <w:basedOn w:val="Normal"/>
    <w:link w:val="CommentTextChar"/>
    <w:uiPriority w:val="99"/>
    <w:semiHidden/>
    <w:unhideWhenUsed/>
    <w:rsid w:val="00FC346B"/>
    <w:pPr>
      <w:spacing w:after="200" w:line="240" w:lineRule="auto"/>
    </w:pPr>
    <w:rPr>
      <w:rFonts w:eastAsiaTheme="minorHAnsi"/>
      <w:sz w:val="20"/>
      <w:lang w:val="en-US"/>
    </w:rPr>
  </w:style>
  <w:style w:type="character" w:customStyle="1" w:styleId="CommentTextChar">
    <w:name w:val="Comment Text Char"/>
    <w:basedOn w:val="DefaultParagraphFont"/>
    <w:link w:val="CommentText"/>
    <w:uiPriority w:val="99"/>
    <w:semiHidden/>
    <w:rsid w:val="00FC346B"/>
    <w:rPr>
      <w:rFonts w:eastAsiaTheme="minorHAnsi"/>
      <w:lang w:val="en-US"/>
    </w:rPr>
  </w:style>
  <w:style w:type="paragraph" w:styleId="CommentSubject">
    <w:name w:val="annotation subject"/>
    <w:basedOn w:val="CommentText"/>
    <w:next w:val="CommentText"/>
    <w:link w:val="CommentSubjectChar"/>
    <w:uiPriority w:val="99"/>
    <w:semiHidden/>
    <w:unhideWhenUsed/>
    <w:rsid w:val="00B211CB"/>
    <w:pPr>
      <w:spacing w:after="0"/>
    </w:pPr>
    <w:rPr>
      <w:rFonts w:eastAsiaTheme="minorEastAsia"/>
      <w:b/>
      <w:bCs/>
      <w:lang w:val="en-GB"/>
    </w:rPr>
  </w:style>
  <w:style w:type="character" w:customStyle="1" w:styleId="CommentSubjectChar">
    <w:name w:val="Comment Subject Char"/>
    <w:basedOn w:val="CommentTextChar"/>
    <w:link w:val="CommentSubject"/>
    <w:uiPriority w:val="99"/>
    <w:semiHidden/>
    <w:rsid w:val="00B211CB"/>
    <w:rPr>
      <w:rFonts w:eastAsiaTheme="minorHAnsi"/>
      <w:b/>
      <w:bCs/>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nl-BE"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F18"/>
    <w:pPr>
      <w:spacing w:after="0" w:line="276" w:lineRule="auto"/>
      <w:jc w:val="both"/>
    </w:pPr>
    <w:rPr>
      <w:sz w:val="22"/>
      <w:lang w:val="en-GB"/>
    </w:rPr>
  </w:style>
  <w:style w:type="paragraph" w:styleId="Heading1">
    <w:name w:val="heading 1"/>
    <w:basedOn w:val="Normal"/>
    <w:next w:val="Normal"/>
    <w:link w:val="Heading1Char"/>
    <w:uiPriority w:val="9"/>
    <w:qFormat/>
    <w:rsid w:val="00FE0BD8"/>
    <w:pPr>
      <w:keepNext/>
      <w:keepLines/>
      <w:numPr>
        <w:numId w:val="3"/>
      </w:numPr>
      <w:spacing w:before="320"/>
      <w:ind w:left="431" w:hanging="431"/>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unhideWhenUsed/>
    <w:qFormat/>
    <w:rsid w:val="00B11730"/>
    <w:pPr>
      <w:keepNext/>
      <w:keepLines/>
      <w:numPr>
        <w:ilvl w:val="1"/>
        <w:numId w:val="3"/>
      </w:numPr>
      <w:spacing w:before="320"/>
      <w:ind w:left="578" w:hanging="578"/>
      <w:outlineLvl w:val="1"/>
    </w:pPr>
    <w:rPr>
      <w:rFonts w:asciiTheme="majorHAnsi" w:eastAsiaTheme="majorEastAsia" w:hAnsiTheme="majorHAnsi" w:cstheme="majorBidi"/>
      <w:b/>
      <w:sz w:val="28"/>
      <w:szCs w:val="28"/>
    </w:rPr>
  </w:style>
  <w:style w:type="paragraph" w:styleId="Heading3">
    <w:name w:val="heading 3"/>
    <w:basedOn w:val="Normal"/>
    <w:next w:val="Normal"/>
    <w:link w:val="Heading3Char"/>
    <w:uiPriority w:val="9"/>
    <w:unhideWhenUsed/>
    <w:qFormat/>
    <w:rsid w:val="00020300"/>
    <w:pPr>
      <w:keepNext/>
      <w:keepLines/>
      <w:numPr>
        <w:ilvl w:val="2"/>
        <w:numId w:val="3"/>
      </w:numPr>
      <w:spacing w:before="320"/>
      <w:outlineLvl w:val="2"/>
    </w:pPr>
    <w:rPr>
      <w:rFonts w:asciiTheme="majorHAnsi" w:eastAsiaTheme="majorEastAsia" w:hAnsiTheme="majorHAnsi" w:cstheme="majorBidi"/>
      <w:sz w:val="24"/>
      <w:szCs w:val="24"/>
    </w:rPr>
  </w:style>
  <w:style w:type="paragraph" w:styleId="Heading4">
    <w:name w:val="heading 4"/>
    <w:basedOn w:val="Normal"/>
    <w:next w:val="Normal"/>
    <w:link w:val="Heading4Char"/>
    <w:uiPriority w:val="9"/>
    <w:unhideWhenUsed/>
    <w:qFormat/>
    <w:rsid w:val="00020300"/>
    <w:pPr>
      <w:keepNext/>
      <w:keepLines/>
      <w:numPr>
        <w:ilvl w:val="3"/>
        <w:numId w:val="3"/>
      </w:numPr>
      <w:spacing w:before="320"/>
      <w:ind w:left="862" w:hanging="862"/>
      <w:outlineLvl w:val="3"/>
    </w:pPr>
    <w:rPr>
      <w:rFonts w:asciiTheme="majorHAnsi" w:eastAsiaTheme="majorEastAsia" w:hAnsiTheme="majorHAnsi" w:cstheme="majorBidi"/>
      <w:szCs w:val="22"/>
    </w:rPr>
  </w:style>
  <w:style w:type="paragraph" w:styleId="Heading5">
    <w:name w:val="heading 5"/>
    <w:basedOn w:val="Normal"/>
    <w:next w:val="Normal"/>
    <w:link w:val="Heading5Char"/>
    <w:uiPriority w:val="9"/>
    <w:unhideWhenUsed/>
    <w:qFormat/>
    <w:rsid w:val="007E7997"/>
    <w:pPr>
      <w:keepNext/>
      <w:keepLines/>
      <w:numPr>
        <w:numId w:val="4"/>
      </w:numPr>
      <w:spacing w:before="40"/>
      <w:outlineLvl w:val="4"/>
    </w:pPr>
    <w:rPr>
      <w:rFonts w:asciiTheme="majorHAnsi" w:eastAsiaTheme="majorEastAsia" w:hAnsiTheme="majorHAnsi" w:cstheme="majorBidi"/>
      <w:szCs w:val="22"/>
    </w:rPr>
  </w:style>
  <w:style w:type="paragraph" w:styleId="Heading6">
    <w:name w:val="heading 6"/>
    <w:basedOn w:val="Normal"/>
    <w:next w:val="Normal"/>
    <w:link w:val="Heading6Char"/>
    <w:uiPriority w:val="9"/>
    <w:semiHidden/>
    <w:unhideWhenUsed/>
    <w:rsid w:val="00AA054E"/>
    <w:pPr>
      <w:keepNext/>
      <w:keepLines/>
      <w:numPr>
        <w:ilvl w:val="5"/>
        <w:numId w:val="3"/>
      </w:numPr>
      <w:spacing w:before="4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AA054E"/>
    <w:pPr>
      <w:keepNext/>
      <w:keepLines/>
      <w:numPr>
        <w:ilvl w:val="6"/>
        <w:numId w:val="3"/>
      </w:numPr>
      <w:spacing w:before="4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AA054E"/>
    <w:pPr>
      <w:keepNext/>
      <w:keepLines/>
      <w:numPr>
        <w:ilvl w:val="7"/>
        <w:numId w:val="3"/>
      </w:numPr>
      <w:spacing w:before="4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AA054E"/>
    <w:pPr>
      <w:keepNext/>
      <w:keepLines/>
      <w:numPr>
        <w:ilvl w:val="8"/>
        <w:numId w:val="3"/>
      </w:numPr>
      <w:spacing w:before="4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B6B12"/>
    <w:pPr>
      <w:spacing w:after="0" w:line="240" w:lineRule="auto"/>
    </w:pPr>
    <w:rPr>
      <w:lang w:val="en-GB"/>
    </w:rPr>
  </w:style>
  <w:style w:type="character" w:customStyle="1" w:styleId="Heading4Char">
    <w:name w:val="Heading 4 Char"/>
    <w:basedOn w:val="DefaultParagraphFont"/>
    <w:link w:val="Heading4"/>
    <w:uiPriority w:val="9"/>
    <w:rsid w:val="00020300"/>
    <w:rPr>
      <w:rFonts w:asciiTheme="majorHAnsi" w:eastAsiaTheme="majorEastAsia" w:hAnsiTheme="majorHAnsi" w:cstheme="majorBidi"/>
      <w:sz w:val="22"/>
      <w:szCs w:val="22"/>
      <w:lang w:val="en-GB"/>
    </w:rPr>
  </w:style>
  <w:style w:type="character" w:customStyle="1" w:styleId="Heading3Char">
    <w:name w:val="Heading 3 Char"/>
    <w:basedOn w:val="DefaultParagraphFont"/>
    <w:link w:val="Heading3"/>
    <w:uiPriority w:val="9"/>
    <w:rsid w:val="00020300"/>
    <w:rPr>
      <w:rFonts w:asciiTheme="majorHAnsi" w:eastAsiaTheme="majorEastAsia" w:hAnsiTheme="majorHAnsi" w:cstheme="majorBidi"/>
      <w:sz w:val="24"/>
      <w:szCs w:val="24"/>
      <w:lang w:val="en-GB"/>
    </w:rPr>
  </w:style>
  <w:style w:type="character" w:customStyle="1" w:styleId="Heading1Char">
    <w:name w:val="Heading 1 Char"/>
    <w:basedOn w:val="DefaultParagraphFont"/>
    <w:link w:val="Heading1"/>
    <w:uiPriority w:val="9"/>
    <w:rsid w:val="00FE0BD8"/>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B11730"/>
    <w:rPr>
      <w:rFonts w:asciiTheme="majorHAnsi" w:eastAsiaTheme="majorEastAsia" w:hAnsiTheme="majorHAnsi" w:cstheme="majorBidi"/>
      <w:b/>
      <w:sz w:val="28"/>
      <w:szCs w:val="28"/>
      <w:lang w:val="en-GB"/>
    </w:rPr>
  </w:style>
  <w:style w:type="paragraph" w:customStyle="1" w:styleId="Subtitle1">
    <w:name w:val="Subtitle1"/>
    <w:basedOn w:val="Normal"/>
    <w:link w:val="Subtitle1Char"/>
    <w:autoRedefine/>
    <w:rsid w:val="003C4EB5"/>
    <w:pPr>
      <w:tabs>
        <w:tab w:val="left" w:pos="414"/>
      </w:tabs>
    </w:pPr>
    <w:rPr>
      <w:b/>
    </w:rPr>
  </w:style>
  <w:style w:type="character" w:customStyle="1" w:styleId="Subtitle1Char">
    <w:name w:val="Subtitle1 Char"/>
    <w:basedOn w:val="DefaultParagraphFont"/>
    <w:link w:val="Subtitle1"/>
    <w:rsid w:val="003C4EB5"/>
    <w:rPr>
      <w:rFonts w:cs="Times New Roman"/>
      <w:b/>
      <w:sz w:val="20"/>
      <w:szCs w:val="24"/>
      <w:lang w:val="en-GB" w:eastAsia="de-DE"/>
    </w:rPr>
  </w:style>
  <w:style w:type="paragraph" w:customStyle="1" w:styleId="Title1">
    <w:name w:val="Title 1"/>
    <w:basedOn w:val="ListParagraph"/>
    <w:link w:val="Title1Char"/>
    <w:autoRedefine/>
    <w:rsid w:val="002574D1"/>
    <w:pPr>
      <w:numPr>
        <w:numId w:val="2"/>
      </w:numPr>
    </w:pPr>
    <w:rPr>
      <w:rFonts w:asciiTheme="majorHAnsi" w:hAnsiTheme="majorHAnsi"/>
      <w:b/>
      <w:sz w:val="28"/>
    </w:rPr>
  </w:style>
  <w:style w:type="character" w:customStyle="1" w:styleId="Title1Char">
    <w:name w:val="Title 1 Char"/>
    <w:basedOn w:val="DefaultParagraphFont"/>
    <w:link w:val="Title1"/>
    <w:rsid w:val="003C4EB5"/>
    <w:rPr>
      <w:rFonts w:asciiTheme="majorHAnsi" w:hAnsiTheme="majorHAnsi"/>
      <w:b/>
      <w:sz w:val="28"/>
      <w:lang w:val="en-GB"/>
    </w:rPr>
  </w:style>
  <w:style w:type="paragraph" w:styleId="ListParagraph">
    <w:name w:val="List Paragraph"/>
    <w:basedOn w:val="Normal"/>
    <w:autoRedefine/>
    <w:uiPriority w:val="34"/>
    <w:qFormat/>
    <w:rsid w:val="00D0674E"/>
    <w:pPr>
      <w:numPr>
        <w:numId w:val="13"/>
      </w:numPr>
      <w:spacing w:line="240" w:lineRule="auto"/>
    </w:pPr>
  </w:style>
  <w:style w:type="paragraph" w:customStyle="1" w:styleId="Title3">
    <w:name w:val="Title 3"/>
    <w:basedOn w:val="ListParagraph"/>
    <w:link w:val="Title3Char"/>
    <w:autoRedefine/>
    <w:rsid w:val="002574D1"/>
    <w:pPr>
      <w:numPr>
        <w:ilvl w:val="3"/>
        <w:numId w:val="2"/>
      </w:numPr>
    </w:pPr>
  </w:style>
  <w:style w:type="character" w:customStyle="1" w:styleId="Title3Char">
    <w:name w:val="Title 3 Char"/>
    <w:basedOn w:val="DefaultParagraphFont"/>
    <w:link w:val="Title3"/>
    <w:rsid w:val="003C4EB5"/>
    <w:rPr>
      <w:sz w:val="22"/>
      <w:lang w:val="en-GB"/>
    </w:rPr>
  </w:style>
  <w:style w:type="paragraph" w:customStyle="1" w:styleId="Title2">
    <w:name w:val="Title 2"/>
    <w:basedOn w:val="Title1"/>
    <w:link w:val="Title2Char"/>
    <w:autoRedefine/>
    <w:rsid w:val="002574D1"/>
    <w:pPr>
      <w:numPr>
        <w:ilvl w:val="1"/>
        <w:numId w:val="1"/>
      </w:numPr>
      <w:ind w:left="0" w:firstLine="0"/>
    </w:pPr>
  </w:style>
  <w:style w:type="character" w:customStyle="1" w:styleId="Title2Char">
    <w:name w:val="Title 2 Char"/>
    <w:basedOn w:val="Title1Char"/>
    <w:link w:val="Title2"/>
    <w:rsid w:val="002574D1"/>
    <w:rPr>
      <w:rFonts w:asciiTheme="majorHAnsi" w:hAnsiTheme="majorHAnsi"/>
      <w:b/>
      <w:sz w:val="28"/>
      <w:lang w:val="en-GB"/>
    </w:rPr>
  </w:style>
  <w:style w:type="paragraph" w:customStyle="1" w:styleId="Title4">
    <w:name w:val="Title 4"/>
    <w:basedOn w:val="Title3"/>
    <w:link w:val="Title4Char"/>
    <w:autoRedefine/>
    <w:rsid w:val="003C4EB5"/>
    <w:pPr>
      <w:numPr>
        <w:ilvl w:val="0"/>
        <w:numId w:val="0"/>
      </w:numPr>
      <w:spacing w:before="120"/>
      <w:ind w:left="646" w:hanging="646"/>
    </w:pPr>
    <w:rPr>
      <w:rFonts w:eastAsia="Times New Roman"/>
      <w:lang w:val="fr-BE"/>
    </w:rPr>
  </w:style>
  <w:style w:type="character" w:customStyle="1" w:styleId="Title4Char">
    <w:name w:val="Title 4 Char"/>
    <w:basedOn w:val="Title3Char"/>
    <w:link w:val="Title4"/>
    <w:rsid w:val="003C4EB5"/>
    <w:rPr>
      <w:sz w:val="22"/>
      <w:lang w:val="fr-BE"/>
    </w:rPr>
  </w:style>
  <w:style w:type="paragraph" w:customStyle="1" w:styleId="DocumentTitle">
    <w:name w:val="Document Title"/>
    <w:basedOn w:val="Normal"/>
    <w:link w:val="DocumentTitleChar"/>
    <w:autoRedefine/>
    <w:rsid w:val="003C4EB5"/>
    <w:pPr>
      <w:framePr w:hSpace="8505" w:wrap="around" w:vAnchor="page" w:hAnchor="page" w:x="1248" w:y="4401"/>
      <w:spacing w:line="400" w:lineRule="exact"/>
    </w:pPr>
    <w:rPr>
      <w:rFonts w:asciiTheme="majorHAnsi" w:hAnsiTheme="majorHAnsi"/>
      <w:b/>
      <w:color w:val="2D4190"/>
      <w:sz w:val="48"/>
    </w:rPr>
  </w:style>
  <w:style w:type="character" w:customStyle="1" w:styleId="DocumentTitleChar">
    <w:name w:val="Document Title Char"/>
    <w:basedOn w:val="DefaultParagraphFont"/>
    <w:link w:val="DocumentTitle"/>
    <w:rsid w:val="003C4EB5"/>
    <w:rPr>
      <w:rFonts w:asciiTheme="majorHAnsi" w:hAnsiTheme="majorHAnsi" w:cs="Times New Roman"/>
      <w:b/>
      <w:color w:val="2D4190"/>
      <w:sz w:val="48"/>
      <w:szCs w:val="24"/>
      <w:lang w:val="en-GB" w:eastAsia="de-DE"/>
    </w:rPr>
  </w:style>
  <w:style w:type="paragraph" w:customStyle="1" w:styleId="DocumentSubtitle">
    <w:name w:val="Document Subtitle"/>
    <w:basedOn w:val="Normal"/>
    <w:link w:val="DocumentSubtitleChar"/>
    <w:autoRedefine/>
    <w:rsid w:val="003C4EB5"/>
    <w:pPr>
      <w:framePr w:hSpace="8505" w:wrap="around" w:vAnchor="page" w:hAnchor="page" w:x="1248" w:y="4401"/>
    </w:pPr>
    <w:rPr>
      <w:rFonts w:asciiTheme="majorHAnsi" w:hAnsiTheme="majorHAnsi"/>
      <w:color w:val="000000"/>
      <w:sz w:val="28"/>
    </w:rPr>
  </w:style>
  <w:style w:type="character" w:customStyle="1" w:styleId="DocumentSubtitleChar">
    <w:name w:val="Document Subtitle Char"/>
    <w:basedOn w:val="DefaultParagraphFont"/>
    <w:link w:val="DocumentSubtitle"/>
    <w:rsid w:val="003C4EB5"/>
    <w:rPr>
      <w:rFonts w:asciiTheme="majorHAnsi" w:hAnsiTheme="majorHAnsi" w:cs="Times New Roman"/>
      <w:color w:val="000000"/>
      <w:sz w:val="28"/>
      <w:szCs w:val="24"/>
      <w:lang w:val="en-GB" w:eastAsia="de-DE"/>
    </w:rPr>
  </w:style>
  <w:style w:type="paragraph" w:customStyle="1" w:styleId="Introductiontitle">
    <w:name w:val="Introduction title"/>
    <w:basedOn w:val="Normal"/>
    <w:link w:val="IntroductiontitleChar"/>
    <w:autoRedefine/>
    <w:rsid w:val="003C4EB5"/>
    <w:pPr>
      <w:spacing w:line="240" w:lineRule="auto"/>
    </w:pPr>
    <w:rPr>
      <w:rFonts w:asciiTheme="majorHAnsi" w:eastAsia="Times New Roman" w:hAnsiTheme="majorHAnsi" w:cs="Times New Roman"/>
      <w:b/>
      <w:sz w:val="28"/>
      <w:szCs w:val="24"/>
      <w:lang w:eastAsia="de-DE"/>
    </w:rPr>
  </w:style>
  <w:style w:type="character" w:customStyle="1" w:styleId="IntroductiontitleChar">
    <w:name w:val="Introduction title Char"/>
    <w:basedOn w:val="DefaultParagraphFont"/>
    <w:link w:val="Introductiontitle"/>
    <w:rsid w:val="003C4EB5"/>
    <w:rPr>
      <w:rFonts w:asciiTheme="majorHAnsi" w:hAnsiTheme="majorHAnsi" w:cs="Times New Roman"/>
      <w:b/>
      <w:sz w:val="28"/>
      <w:szCs w:val="24"/>
      <w:lang w:val="en-GB" w:eastAsia="de-DE"/>
    </w:rPr>
  </w:style>
  <w:style w:type="paragraph" w:customStyle="1" w:styleId="Introductionsubtitle">
    <w:name w:val="Introduction subtitle"/>
    <w:basedOn w:val="Normal"/>
    <w:link w:val="IntroductionsubtitleChar"/>
    <w:autoRedefine/>
    <w:rsid w:val="003C4EB5"/>
    <w:pPr>
      <w:tabs>
        <w:tab w:val="left" w:pos="414"/>
      </w:tabs>
    </w:pPr>
    <w:rPr>
      <w:rFonts w:asciiTheme="majorHAnsi" w:eastAsia="Times New Roman" w:hAnsiTheme="majorHAnsi" w:cs="Times New Roman"/>
      <w:b/>
      <w:szCs w:val="24"/>
      <w:lang w:eastAsia="de-DE"/>
    </w:rPr>
  </w:style>
  <w:style w:type="character" w:customStyle="1" w:styleId="IntroductionsubtitleChar">
    <w:name w:val="Introduction subtitle Char"/>
    <w:basedOn w:val="DefaultParagraphFont"/>
    <w:link w:val="Introductionsubtitle"/>
    <w:rsid w:val="003C4EB5"/>
    <w:rPr>
      <w:rFonts w:asciiTheme="majorHAnsi" w:hAnsiTheme="majorHAnsi" w:cs="Times New Roman"/>
      <w:b/>
      <w:szCs w:val="24"/>
      <w:lang w:val="en-GB" w:eastAsia="de-DE"/>
    </w:rPr>
  </w:style>
  <w:style w:type="paragraph" w:customStyle="1" w:styleId="Introductionheading">
    <w:name w:val="Introduction heading"/>
    <w:basedOn w:val="Normal"/>
    <w:link w:val="IntroductionheadingChar"/>
    <w:autoRedefine/>
    <w:rsid w:val="00044C5A"/>
    <w:pPr>
      <w:spacing w:line="300" w:lineRule="exact"/>
    </w:pPr>
    <w:rPr>
      <w:rFonts w:eastAsia="Times New Roman" w:cs="Times New Roman"/>
      <w:b/>
      <w:sz w:val="28"/>
      <w:szCs w:val="24"/>
      <w:lang w:eastAsia="de-DE"/>
    </w:rPr>
  </w:style>
  <w:style w:type="character" w:customStyle="1" w:styleId="IntroductionheadingChar">
    <w:name w:val="Introduction heading Char"/>
    <w:basedOn w:val="DefaultParagraphFont"/>
    <w:link w:val="Introductionheading"/>
    <w:rsid w:val="00044C5A"/>
    <w:rPr>
      <w:rFonts w:ascii="Arial" w:eastAsia="Times New Roman" w:hAnsi="Arial" w:cs="Times New Roman"/>
      <w:b/>
      <w:sz w:val="28"/>
      <w:szCs w:val="24"/>
      <w:lang w:val="en-GB" w:eastAsia="de-DE"/>
    </w:rPr>
  </w:style>
  <w:style w:type="character" w:customStyle="1" w:styleId="Heading5Char">
    <w:name w:val="Heading 5 Char"/>
    <w:basedOn w:val="DefaultParagraphFont"/>
    <w:link w:val="Heading5"/>
    <w:uiPriority w:val="9"/>
    <w:rsid w:val="007E7997"/>
    <w:rPr>
      <w:rFonts w:asciiTheme="majorHAnsi" w:eastAsiaTheme="majorEastAsia" w:hAnsiTheme="majorHAnsi" w:cstheme="majorBidi"/>
      <w:sz w:val="22"/>
      <w:szCs w:val="22"/>
      <w:lang w:val="en-GB"/>
    </w:rPr>
  </w:style>
  <w:style w:type="paragraph" w:styleId="BodyText">
    <w:name w:val="Body Text"/>
    <w:basedOn w:val="Normal"/>
    <w:link w:val="BodyTextChar"/>
    <w:uiPriority w:val="99"/>
    <w:semiHidden/>
    <w:unhideWhenUsed/>
    <w:rsid w:val="00044C5A"/>
  </w:style>
  <w:style w:type="character" w:customStyle="1" w:styleId="BodyTextChar">
    <w:name w:val="Body Text Char"/>
    <w:basedOn w:val="DefaultParagraphFont"/>
    <w:link w:val="BodyText"/>
    <w:uiPriority w:val="99"/>
    <w:semiHidden/>
    <w:rsid w:val="00044C5A"/>
    <w:rPr>
      <w:rFonts w:ascii="Arial" w:eastAsiaTheme="minorEastAsia" w:hAnsi="Arial"/>
    </w:rPr>
  </w:style>
  <w:style w:type="paragraph" w:styleId="BodyTextFirstIndent">
    <w:name w:val="Body Text First Indent"/>
    <w:basedOn w:val="BodyText"/>
    <w:link w:val="BodyTextFirstIndentChar"/>
    <w:uiPriority w:val="99"/>
    <w:semiHidden/>
    <w:unhideWhenUsed/>
    <w:rsid w:val="00044C5A"/>
    <w:pPr>
      <w:ind w:firstLine="360"/>
    </w:pPr>
  </w:style>
  <w:style w:type="character" w:customStyle="1" w:styleId="BodyTextFirstIndentChar">
    <w:name w:val="Body Text First Indent Char"/>
    <w:basedOn w:val="BodyTextChar"/>
    <w:link w:val="BodyTextFirstIndent"/>
    <w:uiPriority w:val="99"/>
    <w:semiHidden/>
    <w:rsid w:val="00044C5A"/>
    <w:rPr>
      <w:rFonts w:ascii="Arial" w:eastAsiaTheme="minorEastAsia" w:hAnsi="Arial"/>
    </w:rPr>
  </w:style>
  <w:style w:type="character" w:customStyle="1" w:styleId="Heading6Char">
    <w:name w:val="Heading 6 Char"/>
    <w:basedOn w:val="DefaultParagraphFont"/>
    <w:link w:val="Heading6"/>
    <w:uiPriority w:val="9"/>
    <w:semiHidden/>
    <w:rsid w:val="00AA054E"/>
    <w:rPr>
      <w:rFonts w:asciiTheme="majorHAnsi" w:eastAsiaTheme="majorEastAsia" w:hAnsiTheme="majorHAnsi" w:cstheme="majorBidi"/>
      <w:i/>
      <w:iCs/>
      <w:color w:val="44546A" w:themeColor="text2"/>
      <w:sz w:val="21"/>
      <w:szCs w:val="21"/>
      <w:lang w:val="en-GB"/>
    </w:rPr>
  </w:style>
  <w:style w:type="paragraph" w:styleId="Title">
    <w:name w:val="Title"/>
    <w:basedOn w:val="Normal"/>
    <w:next w:val="Normal"/>
    <w:link w:val="TitleChar"/>
    <w:uiPriority w:val="10"/>
    <w:qFormat/>
    <w:rsid w:val="00EF667D"/>
    <w:pPr>
      <w:spacing w:line="240" w:lineRule="auto"/>
      <w:contextualSpacing/>
    </w:pPr>
    <w:rPr>
      <w:rFonts w:asciiTheme="majorHAnsi" w:eastAsiaTheme="majorEastAsia" w:hAnsiTheme="majorHAnsi" w:cstheme="majorBidi"/>
      <w:b/>
      <w:color w:val="2F5496" w:themeColor="accent5" w:themeShade="BF"/>
      <w:spacing w:val="-10"/>
      <w:sz w:val="56"/>
      <w:szCs w:val="56"/>
    </w:rPr>
  </w:style>
  <w:style w:type="character" w:customStyle="1" w:styleId="TitleChar">
    <w:name w:val="Title Char"/>
    <w:basedOn w:val="DefaultParagraphFont"/>
    <w:link w:val="Title"/>
    <w:uiPriority w:val="10"/>
    <w:rsid w:val="00EF667D"/>
    <w:rPr>
      <w:rFonts w:asciiTheme="majorHAnsi" w:eastAsiaTheme="majorEastAsia" w:hAnsiTheme="majorHAnsi" w:cstheme="majorBidi"/>
      <w:b/>
      <w:color w:val="2F5496" w:themeColor="accent5" w:themeShade="BF"/>
      <w:spacing w:val="-10"/>
      <w:sz w:val="56"/>
      <w:szCs w:val="56"/>
      <w:lang w:val="en-GB"/>
    </w:rPr>
  </w:style>
  <w:style w:type="paragraph" w:styleId="Subtitle">
    <w:name w:val="Subtitle"/>
    <w:basedOn w:val="Normal"/>
    <w:next w:val="Normal"/>
    <w:link w:val="SubtitleChar"/>
    <w:uiPriority w:val="11"/>
    <w:qFormat/>
    <w:rsid w:val="00366D42"/>
    <w:pPr>
      <w:numPr>
        <w:ilvl w:val="1"/>
      </w:numPr>
      <w:spacing w:line="240" w:lineRule="auto"/>
    </w:pPr>
    <w:rPr>
      <w:rFonts w:asciiTheme="majorHAnsi" w:eastAsiaTheme="majorEastAsia" w:hAnsiTheme="majorHAnsi" w:cstheme="majorBidi"/>
      <w:b/>
      <w:sz w:val="28"/>
      <w:szCs w:val="24"/>
    </w:rPr>
  </w:style>
  <w:style w:type="character" w:customStyle="1" w:styleId="SubtitleChar">
    <w:name w:val="Subtitle Char"/>
    <w:basedOn w:val="DefaultParagraphFont"/>
    <w:link w:val="Subtitle"/>
    <w:uiPriority w:val="11"/>
    <w:rsid w:val="00366D42"/>
    <w:rPr>
      <w:rFonts w:asciiTheme="majorHAnsi" w:eastAsiaTheme="majorEastAsia" w:hAnsiTheme="majorHAnsi" w:cstheme="majorBidi"/>
      <w:b/>
      <w:sz w:val="28"/>
      <w:szCs w:val="24"/>
      <w:lang w:val="en-GB"/>
    </w:rPr>
  </w:style>
  <w:style w:type="character" w:customStyle="1" w:styleId="Heading7Char">
    <w:name w:val="Heading 7 Char"/>
    <w:basedOn w:val="DefaultParagraphFont"/>
    <w:link w:val="Heading7"/>
    <w:uiPriority w:val="9"/>
    <w:semiHidden/>
    <w:rsid w:val="00AA054E"/>
    <w:rPr>
      <w:rFonts w:asciiTheme="majorHAnsi" w:eastAsiaTheme="majorEastAsia" w:hAnsiTheme="majorHAnsi" w:cstheme="majorBidi"/>
      <w:i/>
      <w:iCs/>
      <w:color w:val="1F4E79" w:themeColor="accent1" w:themeShade="80"/>
      <w:sz w:val="21"/>
      <w:szCs w:val="21"/>
      <w:lang w:val="en-GB"/>
    </w:rPr>
  </w:style>
  <w:style w:type="character" w:customStyle="1" w:styleId="Heading8Char">
    <w:name w:val="Heading 8 Char"/>
    <w:basedOn w:val="DefaultParagraphFont"/>
    <w:link w:val="Heading8"/>
    <w:uiPriority w:val="9"/>
    <w:semiHidden/>
    <w:rsid w:val="00AA054E"/>
    <w:rPr>
      <w:rFonts w:asciiTheme="majorHAnsi" w:eastAsiaTheme="majorEastAsia" w:hAnsiTheme="majorHAnsi" w:cstheme="majorBidi"/>
      <w:b/>
      <w:bCs/>
      <w:color w:val="44546A" w:themeColor="text2"/>
      <w:sz w:val="22"/>
      <w:lang w:val="en-GB"/>
    </w:rPr>
  </w:style>
  <w:style w:type="character" w:customStyle="1" w:styleId="Heading9Char">
    <w:name w:val="Heading 9 Char"/>
    <w:basedOn w:val="DefaultParagraphFont"/>
    <w:link w:val="Heading9"/>
    <w:uiPriority w:val="9"/>
    <w:semiHidden/>
    <w:rsid w:val="00AA054E"/>
    <w:rPr>
      <w:rFonts w:asciiTheme="majorHAnsi" w:eastAsiaTheme="majorEastAsia" w:hAnsiTheme="majorHAnsi" w:cstheme="majorBidi"/>
      <w:b/>
      <w:bCs/>
      <w:i/>
      <w:iCs/>
      <w:color w:val="44546A" w:themeColor="text2"/>
      <w:sz w:val="22"/>
      <w:lang w:val="en-GB"/>
    </w:rPr>
  </w:style>
  <w:style w:type="paragraph" w:styleId="Caption">
    <w:name w:val="caption"/>
    <w:basedOn w:val="Normal"/>
    <w:next w:val="Normal"/>
    <w:uiPriority w:val="35"/>
    <w:semiHidden/>
    <w:unhideWhenUsed/>
    <w:qFormat/>
    <w:rsid w:val="00AA054E"/>
    <w:pPr>
      <w:spacing w:line="240" w:lineRule="auto"/>
    </w:pPr>
    <w:rPr>
      <w:b/>
      <w:bCs/>
      <w:smallCaps/>
      <w:color w:val="595959" w:themeColor="text1" w:themeTint="A6"/>
      <w:spacing w:val="6"/>
    </w:rPr>
  </w:style>
  <w:style w:type="character" w:styleId="Strong">
    <w:name w:val="Strong"/>
    <w:basedOn w:val="DefaultParagraphFont"/>
    <w:uiPriority w:val="22"/>
    <w:qFormat/>
    <w:rsid w:val="00AA054E"/>
    <w:rPr>
      <w:b/>
      <w:bCs/>
    </w:rPr>
  </w:style>
  <w:style w:type="character" w:styleId="Emphasis">
    <w:name w:val="Emphasis"/>
    <w:basedOn w:val="DefaultParagraphFont"/>
    <w:uiPriority w:val="20"/>
    <w:qFormat/>
    <w:rsid w:val="00AA054E"/>
    <w:rPr>
      <w:i/>
      <w:iCs/>
    </w:rPr>
  </w:style>
  <w:style w:type="paragraph" w:styleId="Quote">
    <w:name w:val="Quote"/>
    <w:basedOn w:val="Normal"/>
    <w:next w:val="Normal"/>
    <w:link w:val="QuoteChar"/>
    <w:uiPriority w:val="29"/>
    <w:qFormat/>
    <w:rsid w:val="00AA054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AA054E"/>
    <w:rPr>
      <w:i/>
      <w:iCs/>
      <w:color w:val="404040" w:themeColor="text1" w:themeTint="BF"/>
    </w:rPr>
  </w:style>
  <w:style w:type="paragraph" w:styleId="IntenseQuote">
    <w:name w:val="Intense Quote"/>
    <w:basedOn w:val="Normal"/>
    <w:next w:val="Normal"/>
    <w:link w:val="IntenseQuoteChar"/>
    <w:uiPriority w:val="30"/>
    <w:qFormat/>
    <w:rsid w:val="00AA054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AA054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287C8F"/>
    <w:rPr>
      <w:rFonts w:asciiTheme="majorHAnsi" w:hAnsiTheme="majorHAnsi"/>
      <w:i/>
      <w:iCs/>
      <w:color w:val="auto"/>
      <w:sz w:val="22"/>
    </w:rPr>
  </w:style>
  <w:style w:type="character" w:styleId="IntenseEmphasis">
    <w:name w:val="Intense Emphasis"/>
    <w:basedOn w:val="DefaultParagraphFont"/>
    <w:uiPriority w:val="21"/>
    <w:qFormat/>
    <w:rsid w:val="00AA054E"/>
    <w:rPr>
      <w:b/>
      <w:bCs/>
      <w:i/>
      <w:iCs/>
    </w:rPr>
  </w:style>
  <w:style w:type="character" w:styleId="SubtleReference">
    <w:name w:val="Subtle Reference"/>
    <w:basedOn w:val="DefaultParagraphFont"/>
    <w:uiPriority w:val="31"/>
    <w:qFormat/>
    <w:rsid w:val="00AA054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AA054E"/>
    <w:rPr>
      <w:b/>
      <w:bCs/>
      <w:smallCaps/>
      <w:spacing w:val="5"/>
      <w:u w:val="single"/>
    </w:rPr>
  </w:style>
  <w:style w:type="character" w:styleId="BookTitle">
    <w:name w:val="Book Title"/>
    <w:basedOn w:val="DefaultParagraphFont"/>
    <w:uiPriority w:val="33"/>
    <w:qFormat/>
    <w:rsid w:val="00AA054E"/>
    <w:rPr>
      <w:b/>
      <w:bCs/>
      <w:smallCaps/>
    </w:rPr>
  </w:style>
  <w:style w:type="paragraph" w:styleId="TOCHeading">
    <w:name w:val="TOC Heading"/>
    <w:basedOn w:val="Heading1"/>
    <w:next w:val="Normal"/>
    <w:uiPriority w:val="39"/>
    <w:unhideWhenUsed/>
    <w:qFormat/>
    <w:rsid w:val="00AA054E"/>
    <w:pPr>
      <w:outlineLvl w:val="9"/>
    </w:pPr>
  </w:style>
  <w:style w:type="character" w:customStyle="1" w:styleId="NoSpacingChar">
    <w:name w:val="No Spacing Char"/>
    <w:basedOn w:val="DefaultParagraphFont"/>
    <w:link w:val="NoSpacing"/>
    <w:uiPriority w:val="1"/>
    <w:rsid w:val="005B6B12"/>
    <w:rPr>
      <w:lang w:val="en-GB"/>
    </w:rPr>
  </w:style>
  <w:style w:type="paragraph" w:styleId="Header">
    <w:name w:val="header"/>
    <w:basedOn w:val="Normal"/>
    <w:link w:val="HeaderChar"/>
    <w:unhideWhenUsed/>
    <w:rsid w:val="007E7997"/>
    <w:pPr>
      <w:tabs>
        <w:tab w:val="center" w:pos="4536"/>
        <w:tab w:val="right" w:pos="9072"/>
      </w:tabs>
      <w:spacing w:line="240" w:lineRule="auto"/>
    </w:pPr>
  </w:style>
  <w:style w:type="character" w:customStyle="1" w:styleId="HeaderChar">
    <w:name w:val="Header Char"/>
    <w:basedOn w:val="DefaultParagraphFont"/>
    <w:link w:val="Header"/>
    <w:uiPriority w:val="99"/>
    <w:rsid w:val="007E7997"/>
    <w:rPr>
      <w:sz w:val="22"/>
    </w:rPr>
  </w:style>
  <w:style w:type="paragraph" w:styleId="Footer">
    <w:name w:val="footer"/>
    <w:basedOn w:val="Normal"/>
    <w:link w:val="FooterChar"/>
    <w:uiPriority w:val="99"/>
    <w:unhideWhenUsed/>
    <w:rsid w:val="007E7997"/>
    <w:pPr>
      <w:tabs>
        <w:tab w:val="center" w:pos="4536"/>
        <w:tab w:val="right" w:pos="9072"/>
      </w:tabs>
      <w:spacing w:line="240" w:lineRule="auto"/>
    </w:pPr>
  </w:style>
  <w:style w:type="character" w:customStyle="1" w:styleId="FooterChar">
    <w:name w:val="Footer Char"/>
    <w:basedOn w:val="DefaultParagraphFont"/>
    <w:link w:val="Footer"/>
    <w:uiPriority w:val="99"/>
    <w:rsid w:val="007E7997"/>
    <w:rPr>
      <w:sz w:val="22"/>
    </w:rPr>
  </w:style>
  <w:style w:type="paragraph" w:customStyle="1" w:styleId="00aPagenumber">
    <w:name w:val="00a_Page number"/>
    <w:basedOn w:val="Normal"/>
    <w:rsid w:val="007E7997"/>
    <w:pPr>
      <w:spacing w:line="280" w:lineRule="atLeast"/>
      <w:jc w:val="right"/>
    </w:pPr>
    <w:rPr>
      <w:rFonts w:ascii="Georgia" w:eastAsia="Times New Roman" w:hAnsi="Georgia" w:cs="Times New Roman"/>
      <w:color w:val="000000"/>
      <w:szCs w:val="24"/>
      <w:lang w:eastAsia="de-DE"/>
    </w:rPr>
  </w:style>
  <w:style w:type="paragraph" w:customStyle="1" w:styleId="02Date">
    <w:name w:val="02_Date"/>
    <w:basedOn w:val="Normal"/>
    <w:rsid w:val="00636E02"/>
    <w:pPr>
      <w:spacing w:line="220" w:lineRule="exact"/>
    </w:pPr>
    <w:rPr>
      <w:rFonts w:ascii="Georgia" w:eastAsia="Times New Roman" w:hAnsi="Georgia" w:cs="Times New Roman"/>
      <w:sz w:val="17"/>
      <w:szCs w:val="24"/>
      <w:lang w:eastAsia="de-DE"/>
    </w:rPr>
  </w:style>
  <w:style w:type="paragraph" w:styleId="TOC1">
    <w:name w:val="toc 1"/>
    <w:basedOn w:val="Normal"/>
    <w:next w:val="Normal"/>
    <w:autoRedefine/>
    <w:uiPriority w:val="39"/>
    <w:unhideWhenUsed/>
    <w:rsid w:val="00BC422A"/>
    <w:pPr>
      <w:spacing w:after="100"/>
    </w:pPr>
  </w:style>
  <w:style w:type="paragraph" w:styleId="TOC2">
    <w:name w:val="toc 2"/>
    <w:basedOn w:val="Normal"/>
    <w:next w:val="Normal"/>
    <w:autoRedefine/>
    <w:uiPriority w:val="39"/>
    <w:unhideWhenUsed/>
    <w:rsid w:val="00BC422A"/>
    <w:pPr>
      <w:spacing w:after="100"/>
      <w:ind w:left="220"/>
    </w:pPr>
  </w:style>
  <w:style w:type="paragraph" w:styleId="TOC3">
    <w:name w:val="toc 3"/>
    <w:basedOn w:val="Normal"/>
    <w:next w:val="Normal"/>
    <w:autoRedefine/>
    <w:uiPriority w:val="39"/>
    <w:unhideWhenUsed/>
    <w:rsid w:val="00BC422A"/>
    <w:pPr>
      <w:spacing w:after="100"/>
      <w:ind w:left="440"/>
    </w:pPr>
  </w:style>
  <w:style w:type="character" w:styleId="Hyperlink">
    <w:name w:val="Hyperlink"/>
    <w:basedOn w:val="DefaultParagraphFont"/>
    <w:uiPriority w:val="99"/>
    <w:unhideWhenUsed/>
    <w:rsid w:val="00BC422A"/>
    <w:rPr>
      <w:color w:val="0563C1" w:themeColor="hyperlink"/>
      <w:u w:val="single"/>
    </w:rPr>
  </w:style>
  <w:style w:type="paragraph" w:customStyle="1" w:styleId="Questionstyle">
    <w:name w:val="Question style"/>
    <w:basedOn w:val="Normal"/>
    <w:next w:val="Normal"/>
    <w:link w:val="QuestionstyleChar"/>
    <w:autoRedefine/>
    <w:qFormat/>
    <w:rsid w:val="008F5C09"/>
    <w:pPr>
      <w:numPr>
        <w:numId w:val="8"/>
      </w:numPr>
      <w:contextualSpacing/>
    </w:pPr>
    <w:rPr>
      <w:b/>
    </w:rPr>
  </w:style>
  <w:style w:type="character" w:customStyle="1" w:styleId="QuestionstyleChar">
    <w:name w:val="Question style Char"/>
    <w:basedOn w:val="DefaultParagraphFont"/>
    <w:link w:val="Questionstyle"/>
    <w:rsid w:val="008F5C09"/>
    <w:rPr>
      <w:b/>
      <w:sz w:val="22"/>
      <w:lang w:val="en-GB"/>
    </w:rPr>
  </w:style>
  <w:style w:type="paragraph" w:customStyle="1" w:styleId="Listing2">
    <w:name w:val="Listing2"/>
    <w:basedOn w:val="Normal"/>
    <w:link w:val="Listing2Char"/>
    <w:autoRedefine/>
    <w:rsid w:val="00DF3785"/>
  </w:style>
  <w:style w:type="character" w:customStyle="1" w:styleId="Listing2Char">
    <w:name w:val="Listing2 Char"/>
    <w:basedOn w:val="DefaultParagraphFont"/>
    <w:link w:val="Listing2"/>
    <w:rsid w:val="00DF3785"/>
    <w:rPr>
      <w:lang w:val="en-GB"/>
    </w:rPr>
  </w:style>
  <w:style w:type="table" w:styleId="TableGrid">
    <w:name w:val="Table Grid"/>
    <w:basedOn w:val="TableNormal"/>
    <w:uiPriority w:val="59"/>
    <w:rsid w:val="00B91B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B50534"/>
    <w:pPr>
      <w:spacing w:line="240" w:lineRule="auto"/>
    </w:pPr>
  </w:style>
  <w:style w:type="character" w:customStyle="1" w:styleId="EndnoteTextChar">
    <w:name w:val="Endnote Text Char"/>
    <w:basedOn w:val="DefaultParagraphFont"/>
    <w:link w:val="EndnoteText"/>
    <w:uiPriority w:val="99"/>
    <w:semiHidden/>
    <w:rsid w:val="00B50534"/>
    <w:rPr>
      <w:lang w:val="en-GB"/>
    </w:rPr>
  </w:style>
  <w:style w:type="character" w:styleId="EndnoteReference">
    <w:name w:val="endnote reference"/>
    <w:basedOn w:val="DefaultParagraphFont"/>
    <w:uiPriority w:val="99"/>
    <w:semiHidden/>
    <w:unhideWhenUsed/>
    <w:rsid w:val="00B50534"/>
    <w:rPr>
      <w:vertAlign w:val="superscript"/>
    </w:rPr>
  </w:style>
  <w:style w:type="paragraph" w:styleId="FootnoteText">
    <w:name w:val="footnote text"/>
    <w:aliases w:val="Char3, Char3"/>
    <w:basedOn w:val="Normal"/>
    <w:link w:val="FootnoteTextChar"/>
    <w:autoRedefine/>
    <w:unhideWhenUsed/>
    <w:qFormat/>
    <w:rsid w:val="006F53E8"/>
    <w:pPr>
      <w:spacing w:line="240" w:lineRule="auto"/>
    </w:pPr>
    <w:rPr>
      <w:sz w:val="16"/>
    </w:rPr>
  </w:style>
  <w:style w:type="character" w:customStyle="1" w:styleId="FootnoteTextChar">
    <w:name w:val="Footnote Text Char"/>
    <w:aliases w:val="Char3 Char, Char3 Char"/>
    <w:basedOn w:val="DefaultParagraphFont"/>
    <w:link w:val="FootnoteText"/>
    <w:rsid w:val="006F53E8"/>
    <w:rPr>
      <w:sz w:val="16"/>
      <w:lang w:val="en-GB"/>
    </w:rPr>
  </w:style>
  <w:style w:type="character" w:styleId="FootnoteReference">
    <w:name w:val="footnote reference"/>
    <w:aliases w:val="SUPERS,Footnote reference number,Footnote symbol,note TESI,-E Fußnotenzeichen,number,BVI fnr,Footnote Reference Superscript,(Footnote Reference),EN Footnote Reference,Voetnootverwijzing,Times 10 Point,Exposant 3 Poi,16 Point"/>
    <w:basedOn w:val="DefaultParagraphFont"/>
    <w:uiPriority w:val="99"/>
    <w:unhideWhenUsed/>
    <w:qFormat/>
    <w:rsid w:val="00A91D91"/>
    <w:rPr>
      <w:rFonts w:asciiTheme="majorHAnsi" w:hAnsiTheme="majorHAnsi"/>
      <w:sz w:val="16"/>
      <w:vertAlign w:val="superscript"/>
    </w:rPr>
  </w:style>
  <w:style w:type="paragraph" w:customStyle="1" w:styleId="Footnote">
    <w:name w:val="Footnote"/>
    <w:basedOn w:val="FootnoteText"/>
    <w:link w:val="FootnoteChar"/>
    <w:rsid w:val="00B50534"/>
    <w:rPr>
      <w:lang w:val="nl-BE"/>
    </w:rPr>
  </w:style>
  <w:style w:type="character" w:customStyle="1" w:styleId="FootnoteChar">
    <w:name w:val="Footnote Char"/>
    <w:basedOn w:val="FootnoteTextChar"/>
    <w:link w:val="Footnote"/>
    <w:rsid w:val="00B50534"/>
    <w:rPr>
      <w:sz w:val="16"/>
      <w:lang w:val="en-GB"/>
    </w:rPr>
  </w:style>
  <w:style w:type="table" w:customStyle="1" w:styleId="GridTable4Accent1">
    <w:name w:val="Grid Table 4 Accent 1"/>
    <w:basedOn w:val="TableNormal"/>
    <w:uiPriority w:val="49"/>
    <w:rsid w:val="00B15C0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04aNumbering">
    <w:name w:val="04a_Numbering"/>
    <w:basedOn w:val="Normal"/>
    <w:rsid w:val="00287C8F"/>
    <w:pPr>
      <w:numPr>
        <w:numId w:val="5"/>
      </w:numPr>
      <w:tabs>
        <w:tab w:val="clear" w:pos="284"/>
        <w:tab w:val="num" w:pos="567"/>
      </w:tabs>
      <w:ind w:left="567" w:hanging="454"/>
    </w:pPr>
    <w:rPr>
      <w:rFonts w:ascii="Georgia" w:eastAsia="Times New Roman" w:hAnsi="Georgia" w:cs="Times New Roman"/>
      <w:sz w:val="20"/>
      <w:szCs w:val="24"/>
      <w:lang w:eastAsia="de-DE"/>
    </w:rPr>
  </w:style>
  <w:style w:type="paragraph" w:styleId="BalloonText">
    <w:name w:val="Balloon Text"/>
    <w:basedOn w:val="Normal"/>
    <w:link w:val="BalloonTextChar"/>
    <w:uiPriority w:val="99"/>
    <w:semiHidden/>
    <w:unhideWhenUsed/>
    <w:rsid w:val="00B1173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730"/>
    <w:rPr>
      <w:rFonts w:ascii="Tahoma" w:hAnsi="Tahoma" w:cs="Tahoma"/>
      <w:sz w:val="16"/>
      <w:szCs w:val="16"/>
      <w:lang w:val="en-GB"/>
    </w:rPr>
  </w:style>
  <w:style w:type="character" w:styleId="PlaceholderText">
    <w:name w:val="Placeholder Text"/>
    <w:uiPriority w:val="99"/>
    <w:semiHidden/>
    <w:rsid w:val="000632C2"/>
    <w:rPr>
      <w:color w:val="808080"/>
    </w:rPr>
  </w:style>
  <w:style w:type="character" w:customStyle="1" w:styleId="CPTitle1Char">
    <w:name w:val="CP_Title1 Char"/>
    <w:basedOn w:val="DefaultParagraphFont"/>
    <w:link w:val="CPTitle1"/>
    <w:locked/>
    <w:rsid w:val="009E5107"/>
    <w:rPr>
      <w:rFonts w:asciiTheme="majorHAnsi" w:eastAsiaTheme="majorEastAsia" w:hAnsiTheme="majorHAnsi" w:cstheme="majorHAnsi"/>
      <w:b/>
      <w:sz w:val="32"/>
      <w:szCs w:val="32"/>
    </w:rPr>
  </w:style>
  <w:style w:type="paragraph" w:customStyle="1" w:styleId="CPTitle1">
    <w:name w:val="CP_Title1"/>
    <w:basedOn w:val="Heading1"/>
    <w:link w:val="CPTitle1Char"/>
    <w:qFormat/>
    <w:rsid w:val="009E5107"/>
    <w:pPr>
      <w:numPr>
        <w:numId w:val="6"/>
      </w:numPr>
    </w:pPr>
    <w:rPr>
      <w:rFonts w:cstheme="majorHAnsi"/>
      <w:lang w:val="nl-BE"/>
    </w:rPr>
  </w:style>
  <w:style w:type="paragraph" w:customStyle="1" w:styleId="CPTitle3">
    <w:name w:val="CP_Title3"/>
    <w:basedOn w:val="Heading2"/>
    <w:qFormat/>
    <w:rsid w:val="009E5107"/>
    <w:pPr>
      <w:numPr>
        <w:ilvl w:val="2"/>
        <w:numId w:val="6"/>
      </w:numPr>
      <w:tabs>
        <w:tab w:val="num" w:pos="360"/>
      </w:tabs>
      <w:spacing w:before="250"/>
    </w:pPr>
    <w:rPr>
      <w:rFonts w:cstheme="majorHAnsi"/>
    </w:rPr>
  </w:style>
  <w:style w:type="paragraph" w:customStyle="1" w:styleId="CPTitle4">
    <w:name w:val="CP_Title4"/>
    <w:basedOn w:val="Normal"/>
    <w:qFormat/>
    <w:rsid w:val="009E5107"/>
    <w:pPr>
      <w:numPr>
        <w:ilvl w:val="3"/>
        <w:numId w:val="6"/>
      </w:numPr>
      <w:spacing w:before="250"/>
    </w:pPr>
    <w:rPr>
      <w:rFonts w:asciiTheme="majorHAnsi" w:hAnsiTheme="majorHAnsi" w:cstheme="majorHAnsi"/>
      <w:b/>
    </w:rPr>
  </w:style>
  <w:style w:type="paragraph" w:customStyle="1" w:styleId="CPTitle5">
    <w:name w:val="CP_Title5"/>
    <w:basedOn w:val="Normal"/>
    <w:qFormat/>
    <w:rsid w:val="009E5107"/>
    <w:pPr>
      <w:numPr>
        <w:ilvl w:val="4"/>
        <w:numId w:val="6"/>
      </w:numPr>
      <w:spacing w:before="250"/>
    </w:pPr>
    <w:rPr>
      <w:rFonts w:asciiTheme="majorHAnsi" w:hAnsiTheme="majorHAnsi" w:cstheme="majorHAnsi"/>
      <w:i/>
      <w:u w:val="single"/>
    </w:rPr>
  </w:style>
  <w:style w:type="paragraph" w:customStyle="1" w:styleId="CPTitle6">
    <w:name w:val="CP_Title6"/>
    <w:basedOn w:val="Normal"/>
    <w:qFormat/>
    <w:rsid w:val="009E5107"/>
    <w:pPr>
      <w:numPr>
        <w:ilvl w:val="5"/>
        <w:numId w:val="6"/>
      </w:numPr>
      <w:spacing w:before="250"/>
    </w:pPr>
    <w:rPr>
      <w:rFonts w:asciiTheme="majorHAnsi" w:hAnsiTheme="majorHAnsi" w:cstheme="majorHAnsi"/>
      <w:i/>
    </w:rPr>
  </w:style>
  <w:style w:type="paragraph" w:customStyle="1" w:styleId="CPNumPar">
    <w:name w:val="CP_NumPar"/>
    <w:basedOn w:val="Normal"/>
    <w:qFormat/>
    <w:rsid w:val="009E5107"/>
    <w:pPr>
      <w:numPr>
        <w:ilvl w:val="6"/>
        <w:numId w:val="6"/>
      </w:numPr>
      <w:spacing w:before="250"/>
    </w:pPr>
  </w:style>
  <w:style w:type="paragraph" w:customStyle="1" w:styleId="CPisubtitles">
    <w:name w:val="CP_isubtitles"/>
    <w:basedOn w:val="Normal"/>
    <w:qFormat/>
    <w:rsid w:val="009E5107"/>
    <w:pPr>
      <w:numPr>
        <w:ilvl w:val="7"/>
        <w:numId w:val="6"/>
      </w:numPr>
      <w:spacing w:before="250"/>
    </w:pPr>
  </w:style>
  <w:style w:type="paragraph" w:customStyle="1" w:styleId="CPasubtitles">
    <w:name w:val="CP_asubtitles"/>
    <w:basedOn w:val="Normal"/>
    <w:qFormat/>
    <w:rsid w:val="009E5107"/>
    <w:pPr>
      <w:numPr>
        <w:ilvl w:val="8"/>
        <w:numId w:val="6"/>
      </w:numPr>
      <w:spacing w:before="250"/>
    </w:pPr>
  </w:style>
  <w:style w:type="character" w:customStyle="1" w:styleId="CPBox1Char">
    <w:name w:val="CP_Box1 Char"/>
    <w:basedOn w:val="DefaultParagraphFont"/>
    <w:link w:val="CPBox1"/>
    <w:locked/>
    <w:rsid w:val="009E5107"/>
    <w:rPr>
      <w:rFonts w:ascii="Times New Roman" w:hAnsi="Times New Roman" w:cs="Times New Roman"/>
      <w:b/>
    </w:rPr>
  </w:style>
  <w:style w:type="paragraph" w:customStyle="1" w:styleId="CPBox1">
    <w:name w:val="CP_Box1"/>
    <w:basedOn w:val="Normal"/>
    <w:link w:val="CPBox1Char"/>
    <w:qFormat/>
    <w:rsid w:val="009E5107"/>
    <w:pPr>
      <w:spacing w:before="250"/>
    </w:pPr>
    <w:rPr>
      <w:rFonts w:ascii="Times New Roman" w:hAnsi="Times New Roman" w:cs="Times New Roman"/>
      <w:b/>
      <w:sz w:val="20"/>
      <w:lang w:val="nl-BE"/>
    </w:rPr>
  </w:style>
  <w:style w:type="character" w:customStyle="1" w:styleId="CPBox2Char">
    <w:name w:val="CP_Box2 Char"/>
    <w:basedOn w:val="CPBox1Char"/>
    <w:link w:val="CPBox2"/>
    <w:locked/>
    <w:rsid w:val="009E5107"/>
    <w:rPr>
      <w:rFonts w:ascii="Times New Roman" w:hAnsi="Times New Roman" w:cs="Times New Roman"/>
      <w:b w:val="0"/>
      <w:i/>
    </w:rPr>
  </w:style>
  <w:style w:type="paragraph" w:customStyle="1" w:styleId="CPBox2">
    <w:name w:val="CP_Box2"/>
    <w:basedOn w:val="CPBox1"/>
    <w:link w:val="CPBox2Char"/>
    <w:qFormat/>
    <w:rsid w:val="009E5107"/>
    <w:rPr>
      <w:b w:val="0"/>
      <w:i/>
    </w:rPr>
  </w:style>
  <w:style w:type="paragraph" w:customStyle="1" w:styleId="CPBox3">
    <w:name w:val="CP_Box3"/>
    <w:basedOn w:val="CPBox2"/>
    <w:qFormat/>
    <w:rsid w:val="009E5107"/>
    <w:pPr>
      <w:ind w:left="426" w:hanging="426"/>
    </w:pPr>
  </w:style>
  <w:style w:type="character" w:customStyle="1" w:styleId="CPQuestionsChar">
    <w:name w:val="CP_Questions Char"/>
    <w:basedOn w:val="DefaultParagraphFont"/>
    <w:link w:val="CPQuestions"/>
    <w:locked/>
    <w:rsid w:val="0006528D"/>
    <w:rPr>
      <w:rFonts w:cs="Times New Roman"/>
      <w:b/>
      <w:sz w:val="22"/>
    </w:rPr>
  </w:style>
  <w:style w:type="paragraph" w:customStyle="1" w:styleId="CPQuestions">
    <w:name w:val="CP_Questions"/>
    <w:basedOn w:val="Questionstyle"/>
    <w:link w:val="CPQuestionsChar"/>
    <w:qFormat/>
    <w:rsid w:val="0006528D"/>
    <w:pPr>
      <w:numPr>
        <w:numId w:val="7"/>
      </w:numPr>
      <w:spacing w:before="120" w:after="120" w:line="240" w:lineRule="auto"/>
      <w:contextualSpacing w:val="0"/>
      <w:outlineLvl w:val="1"/>
    </w:pPr>
    <w:rPr>
      <w:rFonts w:cs="Times New Roman"/>
      <w:lang w:val="nl-BE"/>
    </w:rPr>
  </w:style>
  <w:style w:type="character" w:customStyle="1" w:styleId="CPQuest2Char">
    <w:name w:val="CP_Quest2 Char"/>
    <w:basedOn w:val="CPQuestionsChar"/>
    <w:link w:val="CPQuest2"/>
    <w:locked/>
    <w:rsid w:val="00940EFD"/>
    <w:rPr>
      <w:rFonts w:eastAsia="Calibri" w:cs="Times New Roman"/>
      <w:b/>
      <w:sz w:val="22"/>
    </w:rPr>
  </w:style>
  <w:style w:type="paragraph" w:customStyle="1" w:styleId="CPQuest2">
    <w:name w:val="CP_Quest2"/>
    <w:basedOn w:val="CPQuestions"/>
    <w:link w:val="CPQuest2Char"/>
    <w:qFormat/>
    <w:rsid w:val="00940EFD"/>
    <w:pPr>
      <w:numPr>
        <w:ilvl w:val="1"/>
      </w:numPr>
      <w:outlineLvl w:val="9"/>
    </w:pPr>
    <w:rPr>
      <w:rFonts w:eastAsia="Calibri"/>
    </w:rPr>
  </w:style>
  <w:style w:type="paragraph" w:customStyle="1" w:styleId="Default">
    <w:name w:val="Default"/>
    <w:rsid w:val="00AA0410"/>
    <w:pPr>
      <w:autoSpaceDE w:val="0"/>
      <w:autoSpaceDN w:val="0"/>
      <w:adjustRightInd w:val="0"/>
      <w:spacing w:after="0" w:line="240" w:lineRule="auto"/>
    </w:pPr>
    <w:rPr>
      <w:rFonts w:ascii="Georgia" w:eastAsia="Times New Roman" w:hAnsi="Georgia" w:cs="Georgia"/>
      <w:color w:val="000000"/>
      <w:sz w:val="24"/>
      <w:szCs w:val="24"/>
      <w:lang w:val="fr-FR" w:eastAsia="en-GB"/>
    </w:rPr>
  </w:style>
  <w:style w:type="paragraph" w:customStyle="1" w:styleId="q2">
    <w:name w:val="q2"/>
    <w:basedOn w:val="Questionstyle"/>
    <w:link w:val="q2Char"/>
    <w:qFormat/>
    <w:rsid w:val="00EB13A7"/>
    <w:pPr>
      <w:numPr>
        <w:ilvl w:val="1"/>
      </w:numPr>
    </w:pPr>
  </w:style>
  <w:style w:type="character" w:styleId="CommentReference">
    <w:name w:val="annotation reference"/>
    <w:basedOn w:val="DefaultParagraphFont"/>
    <w:uiPriority w:val="99"/>
    <w:semiHidden/>
    <w:unhideWhenUsed/>
    <w:rsid w:val="00FC346B"/>
    <w:rPr>
      <w:sz w:val="16"/>
      <w:szCs w:val="16"/>
    </w:rPr>
  </w:style>
  <w:style w:type="character" w:customStyle="1" w:styleId="q2Char">
    <w:name w:val="q2 Char"/>
    <w:basedOn w:val="QuestionstyleChar"/>
    <w:link w:val="q2"/>
    <w:rsid w:val="00EB13A7"/>
    <w:rPr>
      <w:b/>
      <w:sz w:val="22"/>
      <w:lang w:val="en-GB"/>
    </w:rPr>
  </w:style>
  <w:style w:type="paragraph" w:styleId="CommentText">
    <w:name w:val="annotation text"/>
    <w:basedOn w:val="Normal"/>
    <w:link w:val="CommentTextChar"/>
    <w:uiPriority w:val="99"/>
    <w:semiHidden/>
    <w:unhideWhenUsed/>
    <w:rsid w:val="00FC346B"/>
    <w:pPr>
      <w:spacing w:after="200" w:line="240" w:lineRule="auto"/>
    </w:pPr>
    <w:rPr>
      <w:rFonts w:eastAsiaTheme="minorHAnsi"/>
      <w:sz w:val="20"/>
      <w:lang w:val="en-US"/>
    </w:rPr>
  </w:style>
  <w:style w:type="character" w:customStyle="1" w:styleId="CommentTextChar">
    <w:name w:val="Comment Text Char"/>
    <w:basedOn w:val="DefaultParagraphFont"/>
    <w:link w:val="CommentText"/>
    <w:uiPriority w:val="99"/>
    <w:semiHidden/>
    <w:rsid w:val="00FC346B"/>
    <w:rPr>
      <w:rFonts w:eastAsiaTheme="minorHAnsi"/>
      <w:lang w:val="en-US"/>
    </w:rPr>
  </w:style>
  <w:style w:type="paragraph" w:styleId="CommentSubject">
    <w:name w:val="annotation subject"/>
    <w:basedOn w:val="CommentText"/>
    <w:next w:val="CommentText"/>
    <w:link w:val="CommentSubjectChar"/>
    <w:uiPriority w:val="99"/>
    <w:semiHidden/>
    <w:unhideWhenUsed/>
    <w:rsid w:val="00B211CB"/>
    <w:pPr>
      <w:spacing w:after="0"/>
    </w:pPr>
    <w:rPr>
      <w:rFonts w:eastAsiaTheme="minorEastAsia"/>
      <w:b/>
      <w:bCs/>
      <w:lang w:val="en-GB"/>
    </w:rPr>
  </w:style>
  <w:style w:type="character" w:customStyle="1" w:styleId="CommentSubjectChar">
    <w:name w:val="Comment Subject Char"/>
    <w:basedOn w:val="CommentTextChar"/>
    <w:link w:val="CommentSubject"/>
    <w:uiPriority w:val="99"/>
    <w:semiHidden/>
    <w:rsid w:val="00B211CB"/>
    <w:rPr>
      <w:rFonts w:eastAsiaTheme="minorHAnsi"/>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44412">
      <w:bodyDiv w:val="1"/>
      <w:marLeft w:val="0"/>
      <w:marRight w:val="0"/>
      <w:marTop w:val="0"/>
      <w:marBottom w:val="0"/>
      <w:divBdr>
        <w:top w:val="none" w:sz="0" w:space="0" w:color="auto"/>
        <w:left w:val="none" w:sz="0" w:space="0" w:color="auto"/>
        <w:bottom w:val="none" w:sz="0" w:space="0" w:color="auto"/>
        <w:right w:val="none" w:sz="0" w:space="0" w:color="auto"/>
      </w:divBdr>
    </w:div>
    <w:div w:id="30998908">
      <w:bodyDiv w:val="1"/>
      <w:marLeft w:val="0"/>
      <w:marRight w:val="0"/>
      <w:marTop w:val="0"/>
      <w:marBottom w:val="0"/>
      <w:divBdr>
        <w:top w:val="none" w:sz="0" w:space="0" w:color="auto"/>
        <w:left w:val="none" w:sz="0" w:space="0" w:color="auto"/>
        <w:bottom w:val="none" w:sz="0" w:space="0" w:color="auto"/>
        <w:right w:val="none" w:sz="0" w:space="0" w:color="auto"/>
      </w:divBdr>
    </w:div>
    <w:div w:id="186986241">
      <w:bodyDiv w:val="1"/>
      <w:marLeft w:val="0"/>
      <w:marRight w:val="0"/>
      <w:marTop w:val="0"/>
      <w:marBottom w:val="0"/>
      <w:divBdr>
        <w:top w:val="none" w:sz="0" w:space="0" w:color="auto"/>
        <w:left w:val="none" w:sz="0" w:space="0" w:color="auto"/>
        <w:bottom w:val="none" w:sz="0" w:space="0" w:color="auto"/>
        <w:right w:val="none" w:sz="0" w:space="0" w:color="auto"/>
      </w:divBdr>
    </w:div>
    <w:div w:id="203490806">
      <w:bodyDiv w:val="1"/>
      <w:marLeft w:val="0"/>
      <w:marRight w:val="0"/>
      <w:marTop w:val="0"/>
      <w:marBottom w:val="0"/>
      <w:divBdr>
        <w:top w:val="none" w:sz="0" w:space="0" w:color="auto"/>
        <w:left w:val="none" w:sz="0" w:space="0" w:color="auto"/>
        <w:bottom w:val="none" w:sz="0" w:space="0" w:color="auto"/>
        <w:right w:val="none" w:sz="0" w:space="0" w:color="auto"/>
      </w:divBdr>
    </w:div>
    <w:div w:id="218367050">
      <w:bodyDiv w:val="1"/>
      <w:marLeft w:val="0"/>
      <w:marRight w:val="0"/>
      <w:marTop w:val="0"/>
      <w:marBottom w:val="0"/>
      <w:divBdr>
        <w:top w:val="none" w:sz="0" w:space="0" w:color="auto"/>
        <w:left w:val="none" w:sz="0" w:space="0" w:color="auto"/>
        <w:bottom w:val="none" w:sz="0" w:space="0" w:color="auto"/>
        <w:right w:val="none" w:sz="0" w:space="0" w:color="auto"/>
      </w:divBdr>
    </w:div>
    <w:div w:id="242305379">
      <w:bodyDiv w:val="1"/>
      <w:marLeft w:val="0"/>
      <w:marRight w:val="0"/>
      <w:marTop w:val="0"/>
      <w:marBottom w:val="0"/>
      <w:divBdr>
        <w:top w:val="none" w:sz="0" w:space="0" w:color="auto"/>
        <w:left w:val="none" w:sz="0" w:space="0" w:color="auto"/>
        <w:bottom w:val="none" w:sz="0" w:space="0" w:color="auto"/>
        <w:right w:val="none" w:sz="0" w:space="0" w:color="auto"/>
      </w:divBdr>
    </w:div>
    <w:div w:id="458500156">
      <w:bodyDiv w:val="1"/>
      <w:marLeft w:val="0"/>
      <w:marRight w:val="0"/>
      <w:marTop w:val="0"/>
      <w:marBottom w:val="0"/>
      <w:divBdr>
        <w:top w:val="none" w:sz="0" w:space="0" w:color="auto"/>
        <w:left w:val="none" w:sz="0" w:space="0" w:color="auto"/>
        <w:bottom w:val="none" w:sz="0" w:space="0" w:color="auto"/>
        <w:right w:val="none" w:sz="0" w:space="0" w:color="auto"/>
      </w:divBdr>
    </w:div>
    <w:div w:id="590354373">
      <w:bodyDiv w:val="1"/>
      <w:marLeft w:val="0"/>
      <w:marRight w:val="0"/>
      <w:marTop w:val="0"/>
      <w:marBottom w:val="0"/>
      <w:divBdr>
        <w:top w:val="none" w:sz="0" w:space="0" w:color="auto"/>
        <w:left w:val="none" w:sz="0" w:space="0" w:color="auto"/>
        <w:bottom w:val="none" w:sz="0" w:space="0" w:color="auto"/>
        <w:right w:val="none" w:sz="0" w:space="0" w:color="auto"/>
      </w:divBdr>
    </w:div>
    <w:div w:id="760836357">
      <w:bodyDiv w:val="1"/>
      <w:marLeft w:val="0"/>
      <w:marRight w:val="0"/>
      <w:marTop w:val="0"/>
      <w:marBottom w:val="0"/>
      <w:divBdr>
        <w:top w:val="none" w:sz="0" w:space="0" w:color="auto"/>
        <w:left w:val="none" w:sz="0" w:space="0" w:color="auto"/>
        <w:bottom w:val="none" w:sz="0" w:space="0" w:color="auto"/>
        <w:right w:val="none" w:sz="0" w:space="0" w:color="auto"/>
      </w:divBdr>
    </w:div>
    <w:div w:id="923757477">
      <w:bodyDiv w:val="1"/>
      <w:marLeft w:val="0"/>
      <w:marRight w:val="0"/>
      <w:marTop w:val="0"/>
      <w:marBottom w:val="0"/>
      <w:divBdr>
        <w:top w:val="none" w:sz="0" w:space="0" w:color="auto"/>
        <w:left w:val="none" w:sz="0" w:space="0" w:color="auto"/>
        <w:bottom w:val="none" w:sz="0" w:space="0" w:color="auto"/>
        <w:right w:val="none" w:sz="0" w:space="0" w:color="auto"/>
      </w:divBdr>
    </w:div>
    <w:div w:id="1094742100">
      <w:bodyDiv w:val="1"/>
      <w:marLeft w:val="0"/>
      <w:marRight w:val="0"/>
      <w:marTop w:val="0"/>
      <w:marBottom w:val="0"/>
      <w:divBdr>
        <w:top w:val="none" w:sz="0" w:space="0" w:color="auto"/>
        <w:left w:val="none" w:sz="0" w:space="0" w:color="auto"/>
        <w:bottom w:val="none" w:sz="0" w:space="0" w:color="auto"/>
        <w:right w:val="none" w:sz="0" w:space="0" w:color="auto"/>
      </w:divBdr>
    </w:div>
    <w:div w:id="1139033085">
      <w:bodyDiv w:val="1"/>
      <w:marLeft w:val="0"/>
      <w:marRight w:val="0"/>
      <w:marTop w:val="0"/>
      <w:marBottom w:val="0"/>
      <w:divBdr>
        <w:top w:val="none" w:sz="0" w:space="0" w:color="auto"/>
        <w:left w:val="none" w:sz="0" w:space="0" w:color="auto"/>
        <w:bottom w:val="none" w:sz="0" w:space="0" w:color="auto"/>
        <w:right w:val="none" w:sz="0" w:space="0" w:color="auto"/>
      </w:divBdr>
    </w:div>
    <w:div w:id="1195968113">
      <w:bodyDiv w:val="1"/>
      <w:marLeft w:val="0"/>
      <w:marRight w:val="0"/>
      <w:marTop w:val="0"/>
      <w:marBottom w:val="0"/>
      <w:divBdr>
        <w:top w:val="none" w:sz="0" w:space="0" w:color="auto"/>
        <w:left w:val="none" w:sz="0" w:space="0" w:color="auto"/>
        <w:bottom w:val="none" w:sz="0" w:space="0" w:color="auto"/>
        <w:right w:val="none" w:sz="0" w:space="0" w:color="auto"/>
      </w:divBdr>
    </w:div>
    <w:div w:id="1244099229">
      <w:bodyDiv w:val="1"/>
      <w:marLeft w:val="0"/>
      <w:marRight w:val="0"/>
      <w:marTop w:val="0"/>
      <w:marBottom w:val="0"/>
      <w:divBdr>
        <w:top w:val="none" w:sz="0" w:space="0" w:color="auto"/>
        <w:left w:val="none" w:sz="0" w:space="0" w:color="auto"/>
        <w:bottom w:val="none" w:sz="0" w:space="0" w:color="auto"/>
        <w:right w:val="none" w:sz="0" w:space="0" w:color="auto"/>
      </w:divBdr>
    </w:div>
    <w:div w:id="1263027636">
      <w:bodyDiv w:val="1"/>
      <w:marLeft w:val="0"/>
      <w:marRight w:val="0"/>
      <w:marTop w:val="0"/>
      <w:marBottom w:val="0"/>
      <w:divBdr>
        <w:top w:val="none" w:sz="0" w:space="0" w:color="auto"/>
        <w:left w:val="none" w:sz="0" w:space="0" w:color="auto"/>
        <w:bottom w:val="none" w:sz="0" w:space="0" w:color="auto"/>
        <w:right w:val="none" w:sz="0" w:space="0" w:color="auto"/>
      </w:divBdr>
    </w:div>
    <w:div w:id="1355881959">
      <w:bodyDiv w:val="1"/>
      <w:marLeft w:val="0"/>
      <w:marRight w:val="0"/>
      <w:marTop w:val="0"/>
      <w:marBottom w:val="0"/>
      <w:divBdr>
        <w:top w:val="none" w:sz="0" w:space="0" w:color="auto"/>
        <w:left w:val="none" w:sz="0" w:space="0" w:color="auto"/>
        <w:bottom w:val="none" w:sz="0" w:space="0" w:color="auto"/>
        <w:right w:val="none" w:sz="0" w:space="0" w:color="auto"/>
      </w:divBdr>
    </w:div>
    <w:div w:id="1597710795">
      <w:bodyDiv w:val="1"/>
      <w:marLeft w:val="0"/>
      <w:marRight w:val="0"/>
      <w:marTop w:val="0"/>
      <w:marBottom w:val="0"/>
      <w:divBdr>
        <w:top w:val="none" w:sz="0" w:space="0" w:color="auto"/>
        <w:left w:val="none" w:sz="0" w:space="0" w:color="auto"/>
        <w:bottom w:val="none" w:sz="0" w:space="0" w:color="auto"/>
        <w:right w:val="none" w:sz="0" w:space="0" w:color="auto"/>
      </w:divBdr>
    </w:div>
    <w:div w:id="1694765457">
      <w:bodyDiv w:val="1"/>
      <w:marLeft w:val="0"/>
      <w:marRight w:val="0"/>
      <w:marTop w:val="0"/>
      <w:marBottom w:val="0"/>
      <w:divBdr>
        <w:top w:val="none" w:sz="0" w:space="0" w:color="auto"/>
        <w:left w:val="none" w:sz="0" w:space="0" w:color="auto"/>
        <w:bottom w:val="none" w:sz="0" w:space="0" w:color="auto"/>
        <w:right w:val="none" w:sz="0" w:space="0" w:color="auto"/>
      </w:divBdr>
    </w:div>
    <w:div w:id="1738893024">
      <w:bodyDiv w:val="1"/>
      <w:marLeft w:val="0"/>
      <w:marRight w:val="0"/>
      <w:marTop w:val="0"/>
      <w:marBottom w:val="0"/>
      <w:divBdr>
        <w:top w:val="none" w:sz="0" w:space="0" w:color="auto"/>
        <w:left w:val="none" w:sz="0" w:space="0" w:color="auto"/>
        <w:bottom w:val="none" w:sz="0" w:space="0" w:color="auto"/>
        <w:right w:val="none" w:sz="0" w:space="0" w:color="auto"/>
      </w:divBdr>
    </w:div>
    <w:div w:id="1867673753">
      <w:bodyDiv w:val="1"/>
      <w:marLeft w:val="0"/>
      <w:marRight w:val="0"/>
      <w:marTop w:val="0"/>
      <w:marBottom w:val="0"/>
      <w:divBdr>
        <w:top w:val="none" w:sz="0" w:space="0" w:color="auto"/>
        <w:left w:val="none" w:sz="0" w:space="0" w:color="auto"/>
        <w:bottom w:val="none" w:sz="0" w:space="0" w:color="auto"/>
        <w:right w:val="none" w:sz="0" w:space="0" w:color="auto"/>
      </w:divBdr>
    </w:div>
    <w:div w:id="1926764099">
      <w:bodyDiv w:val="1"/>
      <w:marLeft w:val="0"/>
      <w:marRight w:val="0"/>
      <w:marTop w:val="0"/>
      <w:marBottom w:val="0"/>
      <w:divBdr>
        <w:top w:val="none" w:sz="0" w:space="0" w:color="auto"/>
        <w:left w:val="none" w:sz="0" w:space="0" w:color="auto"/>
        <w:bottom w:val="none" w:sz="0" w:space="0" w:color="auto"/>
        <w:right w:val="none" w:sz="0" w:space="0" w:color="auto"/>
      </w:divBdr>
    </w:div>
    <w:div w:id="210949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ma.europa.e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T:\ESMA%20Templates%202014\Guidelines%20&amp;%20Recommendations%20Template\Guidelines&amp;Recommendations_Template_Publ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DAC51A-DA8F-4C86-949D-2D5849C0D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Guidelines&amp;Recommendations_Template_Public.dotx</Template>
  <TotalTime>39</TotalTime>
  <Pages>19</Pages>
  <Words>4529</Words>
  <Characters>25819</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aenache</dc:creator>
  <cp:lastModifiedBy>aenache</cp:lastModifiedBy>
  <cp:revision>11</cp:revision>
  <cp:lastPrinted>2015-02-18T11:58:00Z</cp:lastPrinted>
  <dcterms:created xsi:type="dcterms:W3CDTF">2015-03-02T12:18:00Z</dcterms:created>
  <dcterms:modified xsi:type="dcterms:W3CDTF">2015-03-03T16:42:00Z</dcterms:modified>
</cp:coreProperties>
</file>